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F0B8B4" w14:textId="29B574A7" w:rsidR="004A770D" w:rsidRDefault="004A770D" w:rsidP="00005805">
      <w:pPr>
        <w:pStyle w:val="NRCINSPECTIONMANUAL"/>
        <w:rPr>
          <w:szCs w:val="20"/>
        </w:rPr>
      </w:pPr>
      <w:r>
        <w:tab/>
      </w:r>
      <w:r w:rsidRPr="00005805">
        <w:rPr>
          <w:b/>
          <w:bCs/>
          <w:sz w:val="38"/>
          <w:szCs w:val="38"/>
        </w:rPr>
        <w:t>NRC INSPECTION MANUAL</w:t>
      </w:r>
      <w:r w:rsidR="00DB2043">
        <w:tab/>
      </w:r>
      <w:r w:rsidR="00EA6925">
        <w:rPr>
          <w:szCs w:val="20"/>
        </w:rPr>
        <w:t>A</w:t>
      </w:r>
      <w:r w:rsidRPr="004A770D">
        <w:rPr>
          <w:szCs w:val="20"/>
        </w:rPr>
        <w:t>P</w:t>
      </w:r>
      <w:r w:rsidR="00EA6925">
        <w:rPr>
          <w:szCs w:val="20"/>
        </w:rPr>
        <w:t>O</w:t>
      </w:r>
      <w:r w:rsidRPr="004A770D">
        <w:rPr>
          <w:szCs w:val="20"/>
        </w:rPr>
        <w:t>B</w:t>
      </w:r>
    </w:p>
    <w:p w14:paraId="3BF0B8B8" w14:textId="72EC1311" w:rsidR="00432074" w:rsidRDefault="00005805" w:rsidP="00005805">
      <w:pPr>
        <w:pStyle w:val="IMCIP"/>
      </w:pPr>
      <w:r>
        <w:t>INSPECTION MANUAL CHAPTER 0308 ATTACHMENT 3, APPENDIX M</w:t>
      </w:r>
    </w:p>
    <w:p w14:paraId="3BF0B8B9" w14:textId="25C8E381" w:rsidR="00D81EE1" w:rsidRPr="00E13411" w:rsidRDefault="00D81EE1" w:rsidP="00005805">
      <w:pPr>
        <w:pStyle w:val="Title"/>
      </w:pPr>
      <w:r w:rsidRPr="00E13411">
        <w:t xml:space="preserve">TECHNICAL BASIS FOR THE SIGNIFICANCE DETERMINATION PROCESS (SDP) </w:t>
      </w:r>
      <w:r w:rsidR="00005805">
        <w:br/>
      </w:r>
      <w:r w:rsidRPr="00E13411">
        <w:t>USING QUALITATIVE CRITERIA</w:t>
      </w:r>
    </w:p>
    <w:p w14:paraId="62B2F8D8" w14:textId="20FD6051" w:rsidR="00410459" w:rsidRDefault="00382FF8" w:rsidP="00005805">
      <w:pPr>
        <w:pStyle w:val="Heading1"/>
      </w:pPr>
      <w:r>
        <w:t>0308</w:t>
      </w:r>
      <w:r w:rsidR="00267B08">
        <w:t>.</w:t>
      </w:r>
      <w:r w:rsidR="00C33F11">
        <w:t>03M-</w:t>
      </w:r>
      <w:r>
        <w:t>0</w:t>
      </w:r>
      <w:r w:rsidR="00EA6925">
        <w:t>1</w:t>
      </w:r>
      <w:r w:rsidR="00EA6925">
        <w:tab/>
        <w:t>PURPOSE</w:t>
      </w:r>
    </w:p>
    <w:p w14:paraId="4FAB9B1B" w14:textId="19B5A135" w:rsidR="00410459" w:rsidRDefault="00432074" w:rsidP="007D1BF4">
      <w:pPr>
        <w:pStyle w:val="BodyText"/>
      </w:pPr>
      <w:r w:rsidRPr="00924455">
        <w:t>The objective of this appendix to Inspection Manual Chapter (IMC) 0308, Attachment 3,</w:t>
      </w:r>
      <w:r>
        <w:t xml:space="preserve"> </w:t>
      </w:r>
      <w:r w:rsidRPr="00924455">
        <w:t>“Technical Basis for the Significance Determination Process</w:t>
      </w:r>
      <w:r>
        <w:t>,</w:t>
      </w:r>
      <w:r w:rsidRPr="00924455">
        <w:t xml:space="preserve">” is to provide a technical basis for </w:t>
      </w:r>
      <w:r>
        <w:t>using qualitative criteria in determining the safety significance of an inspection finding.</w:t>
      </w:r>
    </w:p>
    <w:p w14:paraId="3B6D600A" w14:textId="3BB5177A" w:rsidR="00410459" w:rsidRDefault="00382FF8" w:rsidP="00005805">
      <w:pPr>
        <w:pStyle w:val="Heading1"/>
      </w:pPr>
      <w:r w:rsidRPr="00E13411">
        <w:t>0308</w:t>
      </w:r>
      <w:r w:rsidR="00267B08">
        <w:t>.</w:t>
      </w:r>
      <w:r w:rsidR="00C33F11">
        <w:t>03M</w:t>
      </w:r>
      <w:r w:rsidRPr="00E13411">
        <w:t>-0</w:t>
      </w:r>
      <w:r w:rsidR="00432074" w:rsidRPr="00E13411">
        <w:t>2</w:t>
      </w:r>
      <w:r w:rsidR="00432074" w:rsidRPr="00E13411">
        <w:tab/>
      </w:r>
      <w:r w:rsidRPr="00E13411">
        <w:t>ENTRY CONDITIONS</w:t>
      </w:r>
    </w:p>
    <w:p w14:paraId="04479CF6" w14:textId="67F61D15" w:rsidR="00410459" w:rsidRDefault="009B3EE2" w:rsidP="007D1BF4">
      <w:pPr>
        <w:pStyle w:val="BodyText"/>
      </w:pPr>
      <w:r>
        <w:t>As an alternative to existing quantitative</w:t>
      </w:r>
      <w:r w:rsidRPr="009B3EE2">
        <w:t xml:space="preserve"> </w:t>
      </w:r>
      <w:r>
        <w:t xml:space="preserve">SDP tools, IMC 0609 Appendix M was developed to determine </w:t>
      </w:r>
      <w:r w:rsidRPr="00EC7953">
        <w:t xml:space="preserve">the </w:t>
      </w:r>
      <w:r>
        <w:t xml:space="preserve">safety significance </w:t>
      </w:r>
      <w:r w:rsidRPr="00EC7953">
        <w:t>of inspection finding</w:t>
      </w:r>
      <w:r>
        <w:t xml:space="preserve">s that are difficult to estimate using available quantitative risk tools and methods. This difficulty may arise in exceptional situations </w:t>
      </w:r>
      <w:r w:rsidRPr="00EC7953">
        <w:t>and circumstances</w:t>
      </w:r>
      <w:r>
        <w:t xml:space="preserve"> where the unique complexities of an inspection finding </w:t>
      </w:r>
      <w:r w:rsidRPr="00EC7953">
        <w:t>may challenge</w:t>
      </w:r>
      <w:r w:rsidR="00881A1F">
        <w:t xml:space="preserve"> </w:t>
      </w:r>
      <w:r w:rsidRPr="00EC7953">
        <w:t>decision makers</w:t>
      </w:r>
      <w:r w:rsidR="00881A1F">
        <w:t xml:space="preserve"> in</w:t>
      </w:r>
      <w:r w:rsidRPr="00EC7953">
        <w:t xml:space="preserve"> </w:t>
      </w:r>
      <w:ins w:id="0" w:author="Author">
        <w:r w:rsidR="007A519C">
          <w:t>achieving</w:t>
        </w:r>
        <w:r w:rsidR="007A519C" w:rsidRPr="00EC7953">
          <w:t xml:space="preserve"> </w:t>
        </w:r>
      </w:ins>
      <w:r w:rsidRPr="00EC7953">
        <w:t>a</w:t>
      </w:r>
      <w:r>
        <w:t>n objective and reliable</w:t>
      </w:r>
      <w:r w:rsidRPr="00EC7953">
        <w:t xml:space="preserve"> </w:t>
      </w:r>
      <w:r>
        <w:t xml:space="preserve">risk-informed </w:t>
      </w:r>
      <w:r w:rsidRPr="00EC7953">
        <w:t xml:space="preserve">decision </w:t>
      </w:r>
      <w:r>
        <w:t xml:space="preserve">in </w:t>
      </w:r>
      <w:ins w:id="1" w:author="Author">
        <w:r w:rsidR="007A519C">
          <w:t>an</w:t>
        </w:r>
      </w:ins>
      <w:r>
        <w:t xml:space="preserve"> efficient manner. </w:t>
      </w:r>
      <w:r w:rsidRPr="00EC7953">
        <w:t xml:space="preserve">These </w:t>
      </w:r>
      <w:r>
        <w:t>situations</w:t>
      </w:r>
      <w:r w:rsidRPr="00EC7953">
        <w:t xml:space="preserve"> and circumstances are the Entry Conditions</w:t>
      </w:r>
      <w:r>
        <w:t xml:space="preserve"> for which IMC 0609 Appendix M should be used. The basis for each Entry Condition is discussed below.</w:t>
      </w:r>
    </w:p>
    <w:p w14:paraId="3BF0B8C5" w14:textId="1E4626B5" w:rsidR="00B07E69" w:rsidRDefault="00B07E69" w:rsidP="00BA450E">
      <w:pPr>
        <w:pStyle w:val="ListBullet2"/>
      </w:pPr>
      <w:r w:rsidRPr="004E126E">
        <w:t xml:space="preserve">Entry Condition 2.a </w:t>
      </w:r>
      <w:r>
        <w:t>–</w:t>
      </w:r>
      <w:r w:rsidRPr="004E126E">
        <w:t xml:space="preserve"> A</w:t>
      </w:r>
      <w:r>
        <w:t xml:space="preserve">s specifically directed by other </w:t>
      </w:r>
      <w:r w:rsidRPr="004E126E">
        <w:t xml:space="preserve">SDP </w:t>
      </w:r>
      <w:r>
        <w:t>appendices</w:t>
      </w:r>
    </w:p>
    <w:p w14:paraId="3BF0B8C6" w14:textId="37808BC7" w:rsidR="00B07E69" w:rsidRPr="00D029B1" w:rsidRDefault="008F2CB1" w:rsidP="0007627B">
      <w:pPr>
        <w:pStyle w:val="ListBullet3"/>
        <w:ind w:left="1080"/>
      </w:pPr>
      <w:r>
        <w:t xml:space="preserve">Other </w:t>
      </w:r>
      <w:r w:rsidR="00B07E69">
        <w:t>SDP</w:t>
      </w:r>
      <w:r>
        <w:t xml:space="preserve"> appendices have specific instances when NRC staff are directed to use IMC 0609 Appendix M. These cases have </w:t>
      </w:r>
      <w:ins w:id="2" w:author="Author">
        <w:r w:rsidR="007A519C">
          <w:t xml:space="preserve">previously </w:t>
        </w:r>
      </w:ins>
      <w:r>
        <w:t>been evaluated such that the use of Appendix</w:t>
      </w:r>
      <w:r w:rsidR="00881A1F">
        <w:t xml:space="preserve"> M</w:t>
      </w:r>
      <w:r>
        <w:t xml:space="preserve"> is appropriate to </w:t>
      </w:r>
      <w:r w:rsidR="00B07E69">
        <w:t xml:space="preserve">support the </w:t>
      </w:r>
      <w:r w:rsidR="00B07E69" w:rsidRPr="00D029B1">
        <w:t xml:space="preserve">significance assessment of the </w:t>
      </w:r>
      <w:r w:rsidR="00B07E69">
        <w:t>inspection finding</w:t>
      </w:r>
      <w:r w:rsidR="00B07E69" w:rsidRPr="00D029B1">
        <w:t xml:space="preserve"> for </w:t>
      </w:r>
      <w:r w:rsidR="00B07E69">
        <w:t xml:space="preserve">a </w:t>
      </w:r>
      <w:r>
        <w:t xml:space="preserve">proper </w:t>
      </w:r>
      <w:r w:rsidR="00B07E69" w:rsidRPr="00D029B1">
        <w:t xml:space="preserve">risk-informed </w:t>
      </w:r>
      <w:proofErr w:type="gramStart"/>
      <w:r w:rsidR="00B07E69" w:rsidRPr="00D029B1">
        <w:t>decision making</w:t>
      </w:r>
      <w:proofErr w:type="gramEnd"/>
      <w:r w:rsidR="00B07E69">
        <w:t xml:space="preserve"> outcome</w:t>
      </w:r>
      <w:r w:rsidR="00B07E69" w:rsidRPr="00D029B1">
        <w:t>.</w:t>
      </w:r>
      <w:r>
        <w:t xml:space="preserve"> As such, the use of this entry condition does not require the approval of the Significance and Enforcement Review Panel (SERP)</w:t>
      </w:r>
      <w:r w:rsidR="00A25733">
        <w:t>, i.e., a Planning SERP</w:t>
      </w:r>
      <w:r w:rsidR="00B07E69" w:rsidRPr="00D029B1">
        <w:t>.</w:t>
      </w:r>
    </w:p>
    <w:p w14:paraId="3BF0B8C8" w14:textId="77777777" w:rsidR="00B07E69" w:rsidRDefault="003142E4" w:rsidP="00BA450E">
      <w:pPr>
        <w:pStyle w:val="ListBullet2"/>
      </w:pPr>
      <w:r>
        <w:t xml:space="preserve">Entry Condition 2.b – </w:t>
      </w:r>
      <w:r w:rsidRPr="003142E4">
        <w:t xml:space="preserve">When the cognizant NRC staff determine that no other SDP appendix is compatible for use with the specific circumstances associated with the inspection finding and the associated degraded condition (e.g., readily-available information is insufficient to support a reliable and efficient evaluation), subject to confirmation by a planning Significance and </w:t>
      </w:r>
      <w:r>
        <w:t>Enforcement Review Panel (SERP)</w:t>
      </w:r>
    </w:p>
    <w:p w14:paraId="3BF0B8C9" w14:textId="67C69C9F" w:rsidR="00B07E69" w:rsidRPr="003142E4" w:rsidRDefault="00B07E69" w:rsidP="0007627B">
      <w:pPr>
        <w:pStyle w:val="ListBullet3"/>
        <w:ind w:left="1080"/>
      </w:pPr>
      <w:r w:rsidRPr="008F2CB1">
        <w:t>This entry condition is to be applicable only under circumstances when the available quantitative SDP tool</w:t>
      </w:r>
      <w:r w:rsidR="003142E4">
        <w:t>s</w:t>
      </w:r>
      <w:r w:rsidRPr="008F2CB1">
        <w:t xml:space="preserve"> </w:t>
      </w:r>
      <w:r w:rsidR="003142E4">
        <w:t>are</w:t>
      </w:r>
      <w:r w:rsidRPr="008F2CB1">
        <w:t xml:space="preserve"> not adequate to provide a preliminary significance de</w:t>
      </w:r>
      <w:r w:rsidR="003142E4">
        <w:t>termination in a</w:t>
      </w:r>
      <w:r w:rsidRPr="008F2CB1">
        <w:t xml:space="preserve"> </w:t>
      </w:r>
      <w:r w:rsidR="003142E4">
        <w:t xml:space="preserve">reliable and </w:t>
      </w:r>
      <w:r w:rsidRPr="008F2CB1">
        <w:t>efficient manner</w:t>
      </w:r>
      <w:r w:rsidR="003142E4">
        <w:t xml:space="preserve"> or the</w:t>
      </w:r>
      <w:r w:rsidR="008F2CB1" w:rsidRPr="008F2CB1">
        <w:t xml:space="preserve"> inspection finding </w:t>
      </w:r>
      <w:r w:rsidR="003142E4">
        <w:t>is</w:t>
      </w:r>
      <w:r w:rsidR="008F2CB1" w:rsidRPr="008F2CB1">
        <w:t xml:space="preserve"> not amenable to quantitative assessments for risk-informed decision making. In these situations, NRC staff </w:t>
      </w:r>
      <w:r w:rsidR="003142E4">
        <w:t>may</w:t>
      </w:r>
      <w:r w:rsidR="008F2CB1" w:rsidRPr="008F2CB1">
        <w:t xml:space="preserve"> need to develop a new SDP tool to address the specific type of inspection findings if </w:t>
      </w:r>
      <w:ins w:id="3" w:author="Author">
        <w:r w:rsidR="007A519C">
          <w:t>they</w:t>
        </w:r>
      </w:ins>
      <w:r w:rsidR="008F2CB1" w:rsidRPr="008F2CB1">
        <w:t xml:space="preserve"> become more frequent. As a result, IMC 0609 Appendix M is the appropriate and efficient tool to use for making risk</w:t>
      </w:r>
      <w:r w:rsidR="003142E4">
        <w:t>-informed decisions on these inspection findings.</w:t>
      </w:r>
    </w:p>
    <w:p w14:paraId="471C4E5E" w14:textId="4E67D8C9" w:rsidR="00410459" w:rsidRDefault="00382FF8" w:rsidP="00005805">
      <w:pPr>
        <w:pStyle w:val="Heading1"/>
      </w:pPr>
      <w:r>
        <w:lastRenderedPageBreak/>
        <w:t>0308</w:t>
      </w:r>
      <w:r w:rsidR="00267B08">
        <w:t>.</w:t>
      </w:r>
      <w:r w:rsidR="00C33F11">
        <w:t>03M-</w:t>
      </w:r>
      <w:r>
        <w:t>0</w:t>
      </w:r>
      <w:r w:rsidR="00432074" w:rsidRPr="00924455">
        <w:t>3</w:t>
      </w:r>
      <w:r w:rsidR="00432074" w:rsidRPr="00924455">
        <w:tab/>
      </w:r>
      <w:r>
        <w:t>BACKGROUND</w:t>
      </w:r>
    </w:p>
    <w:p w14:paraId="52D5A37A" w14:textId="3378A023" w:rsidR="00410459" w:rsidRDefault="00B942D3" w:rsidP="007D1BF4">
      <w:pPr>
        <w:pStyle w:val="BodyText"/>
      </w:pPr>
      <w:r>
        <w:t>I</w:t>
      </w:r>
      <w:r w:rsidR="00C86420" w:rsidRPr="00C86420">
        <w:t>n 2002, the Executive Director for Operations (EDO) directed the formation of a</w:t>
      </w:r>
      <w:r w:rsidR="00FE25AB">
        <w:t>n</w:t>
      </w:r>
      <w:r w:rsidR="00C86420" w:rsidRPr="00C86420">
        <w:t xml:space="preserve"> NRC task group to perform an independent and objective review of the </w:t>
      </w:r>
      <w:r w:rsidR="000B0385">
        <w:t>S</w:t>
      </w:r>
      <w:r w:rsidR="00C86420" w:rsidRPr="00C86420">
        <w:t>DP. This review was prompted, in part, by issues described in a Differing Professional Opinion (DPO) Panel Response dated June</w:t>
      </w:r>
      <w:r w:rsidR="0013088E">
        <w:t> </w:t>
      </w:r>
      <w:r w:rsidR="00C86420" w:rsidRPr="00C86420">
        <w:t xml:space="preserve">28, 2002, (ML021830090) and an Office of the Inspector General (OIG) Audit Report dated August 21, 2002 (ML023080280). On December 13, 2002, the SDP task group finished its report and provided several recommendations, many of which were consistent with the SDP improvement initiatives </w:t>
      </w:r>
      <w:r>
        <w:t xml:space="preserve">already </w:t>
      </w:r>
      <w:r w:rsidR="00FA0F25">
        <w:t xml:space="preserve">being </w:t>
      </w:r>
      <w:r w:rsidR="00C86420" w:rsidRPr="00C86420">
        <w:t>developed</w:t>
      </w:r>
      <w:r>
        <w:t xml:space="preserve"> by NRC staff</w:t>
      </w:r>
      <w:r w:rsidR="00C86420" w:rsidRPr="00C86420">
        <w:t>. Some common recommendations involved the consideration of uncertainty in the SDP, the need to improve clarity of risk-informed decision-making guidance, and the importance of making timely regulatory decisions. These common recommendations revealed the need for an alternative process to estimate the safety significance of inspection findings that are difficult to estimate using quantitative risk tools and methods. Although previous inspection program guidance required NRC management review for findings that could not be evaluated by the SDP, a focus group was created to develop a new SDP tool, which eventually became IMC 0609, Appendix</w:t>
      </w:r>
      <w:r w:rsidR="00410459">
        <w:t> </w:t>
      </w:r>
      <w:r w:rsidR="00C86420" w:rsidRPr="00C86420">
        <w:t>M, “The Significance Determination Process</w:t>
      </w:r>
      <w:r w:rsidR="001B5A56">
        <w:t xml:space="preserve"> Using Qualitative Criteria,”</w:t>
      </w:r>
      <w:r w:rsidR="00C86420" w:rsidRPr="00C86420">
        <w:t xml:space="preserve"> issued on December 22, 2006.</w:t>
      </w:r>
    </w:p>
    <w:p w14:paraId="6526DC59" w14:textId="1DA927CE" w:rsidR="00410459" w:rsidRDefault="009B3EE2" w:rsidP="007D1BF4">
      <w:pPr>
        <w:pStyle w:val="BodyText"/>
      </w:pPr>
      <w:r>
        <w:t>A s</w:t>
      </w:r>
      <w:r w:rsidR="00B942D3" w:rsidRPr="00B942D3">
        <w:t xml:space="preserve">ubsequent revision of IMC 0609 Appendix M, dated April 12, 2012 (ML101550365), provided guidance for making regulatory decisions using a deterministic framework of a small set of qualitative factors. </w:t>
      </w:r>
      <w:r w:rsidR="00B942D3">
        <w:t xml:space="preserve">Based on </w:t>
      </w:r>
      <w:r w:rsidR="00B942D3" w:rsidRPr="00B942D3">
        <w:t xml:space="preserve">feedback from both internal and external stakeholders </w:t>
      </w:r>
      <w:r w:rsidR="000B0385">
        <w:t>and the results of a</w:t>
      </w:r>
      <w:r w:rsidR="00BE33B3">
        <w:t>n</w:t>
      </w:r>
      <w:r w:rsidR="00B942D3" w:rsidRPr="00B942D3">
        <w:t xml:space="preserve"> SDP Business Process Improvement initiative completed</w:t>
      </w:r>
      <w:r w:rsidR="000B0385">
        <w:t xml:space="preserve"> in 2014 (</w:t>
      </w:r>
      <w:r w:rsidR="00A25733">
        <w:t>ML14318A512</w:t>
      </w:r>
      <w:r w:rsidR="000B0385">
        <w:t xml:space="preserve">), </w:t>
      </w:r>
      <w:r w:rsidR="00B942D3" w:rsidRPr="00B942D3">
        <w:t>recommendations</w:t>
      </w:r>
      <w:r w:rsidR="000B0385">
        <w:t xml:space="preserve"> were made</w:t>
      </w:r>
      <w:r w:rsidR="00B942D3" w:rsidRPr="00B942D3">
        <w:t xml:space="preserve"> to update IMC 0609 Appendix M to: (1) clarify entry conditions, and (2) develop a framework that takes the inputs and arrives at an integrated risk-informed decision. In addition, in the </w:t>
      </w:r>
      <w:r w:rsidR="001211A8" w:rsidRPr="00B942D3">
        <w:t>s</w:t>
      </w:r>
      <w:r w:rsidR="00B942D3" w:rsidRPr="00B942D3">
        <w:t xml:space="preserve">taff </w:t>
      </w:r>
      <w:r w:rsidR="001211A8" w:rsidRPr="00B942D3">
        <w:t>r</w:t>
      </w:r>
      <w:r w:rsidR="00B942D3" w:rsidRPr="00B942D3">
        <w:t xml:space="preserve">equirements </w:t>
      </w:r>
      <w:r w:rsidR="001211A8" w:rsidRPr="00B942D3">
        <w:t>m</w:t>
      </w:r>
      <w:r w:rsidR="00B942D3" w:rsidRPr="00B942D3">
        <w:t xml:space="preserve">emorandum (SRM) on SECY 2013-0137, the Commission tasked the staff to “evaluate the need to provide additional clarity on the use of qualitative factors for operating reactors to provide more transparency and predictability to the process.” </w:t>
      </w:r>
      <w:r w:rsidR="00A25733">
        <w:t xml:space="preserve">Revision effort at this time was further motivated by a temporary increase in the use of Appendix M (e.g., to deal with external flooding findings), which abated in subsequent years. The staff initially undertook an overhaul of Appendix M to more formally </w:t>
      </w:r>
      <w:r w:rsidR="00061C74">
        <w:t xml:space="preserve">and quantitatively integrate the individual decision attributes, concurrently with other changes related to SDP efficiency, such as the Inspection Finding Resolution Management process. However, based on internal and external stakeholder feedback, gains made through the concurrent activities, and a decrease in the usage of Appendix M, the staff ultimately opted for a more targeted update. That more targeted update focused on </w:t>
      </w:r>
      <w:r w:rsidR="00B942D3" w:rsidRPr="00B942D3">
        <w:t>add</w:t>
      </w:r>
      <w:r w:rsidR="00061C74">
        <w:t>ing</w:t>
      </w:r>
      <w:r w:rsidR="00B942D3" w:rsidRPr="00B942D3">
        <w:t xml:space="preserve"> clarity and specificity to the conditions of </w:t>
      </w:r>
      <w:r w:rsidR="00061C74">
        <w:t>Appendix M</w:t>
      </w:r>
      <w:r w:rsidR="00B942D3" w:rsidRPr="00B942D3">
        <w:t xml:space="preserve"> usage as a non-quantitative SDP tool for assessing significance of licensee performance deficiencies.</w:t>
      </w:r>
    </w:p>
    <w:p w14:paraId="57CA36A1" w14:textId="7DBD51F0" w:rsidR="00410459" w:rsidRDefault="00AD1DEA" w:rsidP="007D1BF4">
      <w:pPr>
        <w:pStyle w:val="BodyText"/>
      </w:pPr>
      <w:r>
        <w:t xml:space="preserve">During development of </w:t>
      </w:r>
      <w:r w:rsidR="00770543">
        <w:t>the targeted update to Appendix M</w:t>
      </w:r>
      <w:r w:rsidR="001211A8">
        <w:t>,</w:t>
      </w:r>
      <w:r w:rsidR="00770543">
        <w:t xml:space="preserve"> there was also a revision to Regulatory Guide (RG) 1.174, “</w:t>
      </w:r>
      <w:r w:rsidR="00770543" w:rsidRPr="00770543">
        <w:t xml:space="preserve">An Approach for Using Probabilistic Risk Assessment in </w:t>
      </w:r>
      <w:r w:rsidR="001F5764">
        <w:br/>
      </w:r>
      <w:r w:rsidR="00770543" w:rsidRPr="00770543">
        <w:t>Risk</w:t>
      </w:r>
      <w:r w:rsidR="004C44DD">
        <w:t>-</w:t>
      </w:r>
      <w:r w:rsidR="00770543" w:rsidRPr="00770543">
        <w:t>Informed Decisions on Plant-Specific Changes to the Licensing Basis</w:t>
      </w:r>
      <w:r w:rsidR="00770543">
        <w:t>” (Ref. 1) in process.</w:t>
      </w:r>
      <w:r w:rsidR="00DA134B">
        <w:t xml:space="preserve"> Among the changes to RG 1.174 were expansion of the sections on defense in depth and safety margin. The changes being made were well vetted with internal and external stakeholders </w:t>
      </w:r>
      <w:r w:rsidR="00AE30BA">
        <w:t xml:space="preserve">in accordance with </w:t>
      </w:r>
      <w:r w:rsidR="00DA134B">
        <w:t>the RG update process</w:t>
      </w:r>
      <w:r w:rsidR="0003711E">
        <w:t>. Likewise, the sections in Appendix M were updated to leverage the work done on the revision to RG 1.174. While it is acknowledged that RG 1.174 provides guidance for</w:t>
      </w:r>
      <w:r w:rsidR="00AE30BA">
        <w:t xml:space="preserve"> permanent</w:t>
      </w:r>
      <w:r w:rsidR="0003711E">
        <w:t xml:space="preserve"> changes to the licensing basis, the </w:t>
      </w:r>
      <w:r w:rsidR="00AE30BA">
        <w:t xml:space="preserve">basic </w:t>
      </w:r>
      <w:r w:rsidR="0003711E">
        <w:t xml:space="preserve">principles described apply to other areas under </w:t>
      </w:r>
      <w:r w:rsidR="001211A8">
        <w:t>a</w:t>
      </w:r>
      <w:r w:rsidR="0003711E">
        <w:t>gency purview</w:t>
      </w:r>
      <w:r w:rsidR="00AE30BA">
        <w:t xml:space="preserve"> with respect to risk-informed decision making</w:t>
      </w:r>
      <w:r w:rsidR="0003711E">
        <w:t>. This is consistent with the approach described in SECY-99-007, “Recommendations for Reactor Oversight Process Improvements” (Ref. 7).</w:t>
      </w:r>
    </w:p>
    <w:p w14:paraId="34D8F7B7" w14:textId="77777777" w:rsidR="00410459" w:rsidRDefault="0003711E" w:rsidP="007D1BF4">
      <w:pPr>
        <w:pStyle w:val="BodyText"/>
      </w:pPr>
      <w:r w:rsidRPr="001211A8">
        <w:lastRenderedPageBreak/>
        <w:t xml:space="preserve">The concept for setting performance thresholds includes consideration of risk and regulatory response to different levels of licensee performance. The approach is intended to be consistent with other NRC risk-informed regulatory applications and policies as well as consistent with regulatory requirements and limits. The primary attributes of the concept are: </w:t>
      </w:r>
      <w:r w:rsidR="00835FEB" w:rsidRPr="001211A8">
        <w:t>…</w:t>
      </w:r>
      <w:r w:rsidRPr="001211A8">
        <w:t xml:space="preserve"> </w:t>
      </w:r>
      <w:r w:rsidR="00835FEB" w:rsidRPr="001211A8">
        <w:t xml:space="preserve">(2) the thresholds should be risk informed to the extent practical, but should accommodate defense in depth and indications based on existing regulatory requirements and safety analyses; </w:t>
      </w:r>
      <w:r w:rsidRPr="001211A8">
        <w:t>(3) the risk implications and regulatory actions associated with each performance band and associated threshold should be consistent with other NRC risk applications, and based on existing criteria where possible (e.g. Regulatory Guide 1.174)</w:t>
      </w:r>
    </w:p>
    <w:p w14:paraId="189D816D" w14:textId="77777777" w:rsidR="00410459" w:rsidRDefault="00077445" w:rsidP="00410459">
      <w:pPr>
        <w:pStyle w:val="BodyText"/>
      </w:pPr>
      <w:r w:rsidRPr="001211A8">
        <w:t xml:space="preserve">Reinforcement and expansion of the </w:t>
      </w:r>
      <w:r w:rsidR="001211A8">
        <w:t>a</w:t>
      </w:r>
      <w:r w:rsidRPr="001211A8">
        <w:t xml:space="preserve">gency position on </w:t>
      </w:r>
      <w:r w:rsidR="00213070" w:rsidRPr="001211A8">
        <w:t>using the principles of RG 1.174 for oversight</w:t>
      </w:r>
      <w:r w:rsidR="00B26EFC">
        <w:t>,</w:t>
      </w:r>
      <w:r w:rsidR="00213070" w:rsidRPr="001211A8">
        <w:t xml:space="preserve"> and specifically the SDP</w:t>
      </w:r>
      <w:r w:rsidR="00B26EFC">
        <w:t>,</w:t>
      </w:r>
      <w:r w:rsidR="00213070" w:rsidRPr="001211A8">
        <w:t xml:space="preserve"> was</w:t>
      </w:r>
      <w:r w:rsidRPr="001211A8">
        <w:t xml:space="preserve"> provided in</w:t>
      </w:r>
      <w:r w:rsidR="00213070" w:rsidRPr="001211A8">
        <w:t xml:space="preserve"> SECY-10-</w:t>
      </w:r>
      <w:r w:rsidR="00E92781" w:rsidRPr="001211A8">
        <w:t>0140, “Options for Revising the Construction Reactor Oversight Process Assessment Program” (Ref.8).</w:t>
      </w:r>
    </w:p>
    <w:p w14:paraId="174ECBAE" w14:textId="368F47A4" w:rsidR="00410459" w:rsidRDefault="00213070" w:rsidP="007D1BF4">
      <w:pPr>
        <w:pStyle w:val="BodyText"/>
      </w:pPr>
      <w:r w:rsidRPr="001211A8">
        <w:t xml:space="preserve">Inspection findings processed through the current ROP SDP, including associated violations, are documented in inspection reports and are assigned a color of green, white, yellow, or red, depending on their safety significance. The SDP uses risk insights, where possible, to assist the NRC staff in determining the safety or security significance of inspection findings identified within the ROP. SDPs that could not be related to core damage or containment failure risk used other rationale for assigning significance. Historically, such other factors included those listed in Regulatory Guide 1.174, </w:t>
      </w:r>
      <w:r w:rsidR="00E92781" w:rsidRPr="001211A8">
        <w:t>“</w:t>
      </w:r>
      <w:r w:rsidRPr="001211A8">
        <w:t xml:space="preserve">An Approach for Using Probabilistic Risk Assessment in </w:t>
      </w:r>
      <w:r w:rsidR="00395DBC">
        <w:br/>
      </w:r>
      <w:r w:rsidRPr="001211A8">
        <w:t xml:space="preserve">Risk-Informed Decisions on Plant-Specific </w:t>
      </w:r>
      <w:r w:rsidR="00E92781" w:rsidRPr="001211A8">
        <w:t>Changes to the Licensing Basis,”</w:t>
      </w:r>
      <w:r w:rsidRPr="001211A8">
        <w:t xml:space="preserve"> Revision 1, issued November 2002, such as maintaining defense in depth, compliance with regulations, engineered safety margins, and expert staff judgment.</w:t>
      </w:r>
    </w:p>
    <w:p w14:paraId="7347026B" w14:textId="3C3B9DDD" w:rsidR="00410459" w:rsidRDefault="00382FF8" w:rsidP="00005805">
      <w:pPr>
        <w:pStyle w:val="Heading1"/>
      </w:pPr>
      <w:r>
        <w:t>0308</w:t>
      </w:r>
      <w:r w:rsidR="00267B08">
        <w:t>.</w:t>
      </w:r>
      <w:r w:rsidR="00C33F11">
        <w:t>03M-</w:t>
      </w:r>
      <w:r>
        <w:t>0</w:t>
      </w:r>
      <w:r w:rsidR="00432074">
        <w:t>4</w:t>
      </w:r>
      <w:r w:rsidR="009F2016">
        <w:t xml:space="preserve"> </w:t>
      </w:r>
      <w:r>
        <w:t>EVALUATION PROCESS</w:t>
      </w:r>
    </w:p>
    <w:p w14:paraId="1D9FF056" w14:textId="37B55FAA" w:rsidR="00410459" w:rsidRDefault="00D32DAE" w:rsidP="007D1BF4">
      <w:pPr>
        <w:pStyle w:val="BodyText"/>
      </w:pPr>
      <w:r>
        <w:t xml:space="preserve">The technical basis for using qualitative criteria to estimate the safety significance of an inspection finding involves balancing two competing objectives: accounting for uncertainty and making timely regulatory decisions. </w:t>
      </w:r>
      <w:r w:rsidR="00061C74">
        <w:t xml:space="preserve">The evaluation process in question may be </w:t>
      </w:r>
      <w:r w:rsidR="00782579">
        <w:t xml:space="preserve">probabilistic or </w:t>
      </w:r>
      <w:r w:rsidR="00061C74">
        <w:t>deterministic in nature, and Appendix M may be used for both types.</w:t>
      </w:r>
    </w:p>
    <w:p w14:paraId="50A527AF" w14:textId="4973727A" w:rsidR="00410459" w:rsidRDefault="00D32DAE" w:rsidP="007D1BF4">
      <w:pPr>
        <w:pStyle w:val="BodyText"/>
      </w:pPr>
      <w:r>
        <w:t xml:space="preserve">All probabilistic evaluations have an inherent level of uncertainty associated with their quantitative outcomes. However, the amount of uncertainty can vary depending on how well the risk impact of the finding can be modeled using available tools (e.g., Standardized Plant Analysis Risk (SPAR) models, SDP appendices). Findings that have a high level of uncertainty with their quantitative results, typically from a lack of confidence in the state-of-knowledge, can have variably different outcomes due to their sensitivity to assumptions made in the risk analysis. For example, if an initiating event frequency has a large uncertainty band and the mitigation capability to address this initiating event is expected to be unsuccessful (i.e., a high probability of failure), then any change in the point estimate of the initiating event frequency could result in a significant change in the overall outcome. In these </w:t>
      </w:r>
      <w:proofErr w:type="gramStart"/>
      <w:r>
        <w:t>situations</w:t>
      </w:r>
      <w:proofErr w:type="gramEnd"/>
      <w:r>
        <w:t xml:space="preserve"> a small change in frequency could drive different levels of regulatory response; thus challenging the staff to make a timely risk-informed decision.</w:t>
      </w:r>
    </w:p>
    <w:p w14:paraId="5CB71C6A" w14:textId="10971616" w:rsidR="00410459" w:rsidRDefault="0063199E" w:rsidP="007D1BF4">
      <w:pPr>
        <w:pStyle w:val="BodyText"/>
      </w:pPr>
      <w:r>
        <w:t>D</w:t>
      </w:r>
      <w:r w:rsidR="001152D0">
        <w:t xml:space="preserve">eterministic evaluations also have an inherent level of uncertainty. The extent of this uncertainty is dependent on the community’s state-of-knowledge about the issue and the extent to which the finding has been anticipated and addressed explicitly in an existing SDP tool. </w:t>
      </w:r>
      <w:r w:rsidR="003669A9">
        <w:t xml:space="preserve">For </w:t>
      </w:r>
      <w:r w:rsidR="001152D0">
        <w:t>example, Appendix M has been used to assess the significance of FLEX findings</w:t>
      </w:r>
      <w:r w:rsidR="003669A9">
        <w:t xml:space="preserve"> when it was not appropriate to use </w:t>
      </w:r>
      <w:r w:rsidR="00E06AC3">
        <w:t>IMC 0609</w:t>
      </w:r>
      <w:r w:rsidR="003669A9">
        <w:t xml:space="preserve"> Appendix O, “</w:t>
      </w:r>
      <w:r w:rsidR="003669A9" w:rsidRPr="003669A9">
        <w:t>Significance Determination Process for Mitigating Strategies and Spent Fuel Pool Instrumentation</w:t>
      </w:r>
      <w:r w:rsidR="003669A9">
        <w:t xml:space="preserve">.” One reason for this was associated with the </w:t>
      </w:r>
      <w:r w:rsidR="003669A9">
        <w:lastRenderedPageBreak/>
        <w:t>community’s state-of-knowledge of</w:t>
      </w:r>
      <w:r w:rsidR="001152D0">
        <w:t xml:space="preserve"> portable equipment reliability and ex-control room human reliability modeling</w:t>
      </w:r>
      <w:ins w:id="4" w:author="Author">
        <w:r w:rsidR="0086134D">
          <w:t xml:space="preserve">, which has been </w:t>
        </w:r>
        <w:proofErr w:type="gramStart"/>
        <w:r w:rsidR="0086134D">
          <w:t>to a large extent addressed</w:t>
        </w:r>
      </w:ins>
      <w:proofErr w:type="gramEnd"/>
      <w:r w:rsidR="001152D0">
        <w:t xml:space="preserve">. </w:t>
      </w:r>
      <w:ins w:id="5" w:author="Author">
        <w:r w:rsidR="0086134D">
          <w:t>T</w:t>
        </w:r>
      </w:ins>
      <w:r w:rsidR="00C4314B">
        <w:t xml:space="preserve">he </w:t>
      </w:r>
      <w:r w:rsidR="00E06AC3">
        <w:t>use of Appendix M in t</w:t>
      </w:r>
      <w:r w:rsidR="001152D0">
        <w:t>his</w:t>
      </w:r>
      <w:r w:rsidR="00E06AC3">
        <w:t xml:space="preserve"> case</w:t>
      </w:r>
      <w:r w:rsidR="001152D0">
        <w:t xml:space="preserve"> allowed for efficient decision-making on these findings. As an </w:t>
      </w:r>
      <w:proofErr w:type="gramStart"/>
      <w:r w:rsidR="001152D0">
        <w:t>exam</w:t>
      </w:r>
      <w:r w:rsidR="00E06AC3">
        <w:t>ple</w:t>
      </w:r>
      <w:proofErr w:type="gramEnd"/>
      <w:r w:rsidR="00E06AC3">
        <w:t xml:space="preserve"> related to the latter point</w:t>
      </w:r>
      <w:r w:rsidR="001152D0">
        <w:t>, Appendix M has been used to address findings related to radioactive material transportation</w:t>
      </w:r>
      <w:r w:rsidR="00E06AC3">
        <w:t xml:space="preserve"> when </w:t>
      </w:r>
      <w:r w:rsidR="001152D0">
        <w:t>IMC 0609 Appendix D</w:t>
      </w:r>
      <w:r w:rsidR="00E06AC3">
        <w:t>, “</w:t>
      </w:r>
      <w:r w:rsidR="00E06AC3" w:rsidRPr="00E06AC3">
        <w:t>Public Radiation Safety Significance Determination Process</w:t>
      </w:r>
      <w:r w:rsidR="00E06AC3">
        <w:t xml:space="preserve">” did not specifically anticipate the issue. </w:t>
      </w:r>
      <w:proofErr w:type="gramStart"/>
      <w:r w:rsidR="00E06AC3">
        <w:t>I</w:t>
      </w:r>
      <w:r w:rsidR="001152D0">
        <w:t>n particular</w:t>
      </w:r>
      <w:r w:rsidR="00E06AC3">
        <w:t xml:space="preserve">, </w:t>
      </w:r>
      <w:r w:rsidR="001152D0">
        <w:t>mis-packaging</w:t>
      </w:r>
      <w:proofErr w:type="gramEnd"/>
      <w:r w:rsidR="001152D0">
        <w:t xml:space="preserve"> </w:t>
      </w:r>
      <w:r w:rsidR="00E06AC3">
        <w:t>had</w:t>
      </w:r>
      <w:r w:rsidR="001152D0">
        <w:t xml:space="preserve"> not</w:t>
      </w:r>
      <w:r w:rsidR="00E06AC3">
        <w:t xml:space="preserve"> been</w:t>
      </w:r>
      <w:r w:rsidR="001152D0">
        <w:t xml:space="preserve"> anticipated</w:t>
      </w:r>
      <w:r w:rsidR="00E06AC3">
        <w:t xml:space="preserve"> as a potential performance deficiency, therefore Appendix D did not </w:t>
      </w:r>
      <w:r w:rsidR="00322566">
        <w:t xml:space="preserve">provide a way to assess the significance of the </w:t>
      </w:r>
      <w:r w:rsidR="00E06AC3">
        <w:t>issue</w:t>
      </w:r>
      <w:r w:rsidR="001152D0">
        <w:t>. In th</w:t>
      </w:r>
      <w:r w:rsidR="00E06AC3">
        <w:t>at instance</w:t>
      </w:r>
      <w:r w:rsidR="001152D0">
        <w:t xml:space="preserve">, Appendix M provided </w:t>
      </w:r>
      <w:r w:rsidR="00322566">
        <w:t>the necessary guidance</w:t>
      </w:r>
      <w:r w:rsidR="001152D0">
        <w:t xml:space="preserve"> </w:t>
      </w:r>
      <w:r w:rsidR="00E06AC3">
        <w:t>to</w:t>
      </w:r>
      <w:r w:rsidR="001152D0">
        <w:t xml:space="preserve"> assess the si</w:t>
      </w:r>
      <w:r w:rsidR="00322566">
        <w:t>gnificance</w:t>
      </w:r>
      <w:r w:rsidR="001152D0">
        <w:t xml:space="preserve"> in parallel</w:t>
      </w:r>
      <w:r w:rsidR="00E06AC3">
        <w:t xml:space="preserve"> with</w:t>
      </w:r>
      <w:r w:rsidR="001152D0">
        <w:t xml:space="preserve"> the development of a new portion of </w:t>
      </w:r>
      <w:r w:rsidR="00E06AC3">
        <w:t>Appendix D</w:t>
      </w:r>
      <w:r w:rsidR="001152D0">
        <w:t xml:space="preserve"> to deal with that category of performance deficiency.</w:t>
      </w:r>
    </w:p>
    <w:p w14:paraId="3CBCAD39" w14:textId="77777777" w:rsidR="00410459" w:rsidRDefault="00D32DAE" w:rsidP="007D1BF4">
      <w:pPr>
        <w:pStyle w:val="BodyText"/>
      </w:pPr>
      <w:r>
        <w:t>In developing a methodology to resolve these types of situations, the staff must consider that the main objective is to balance the desire for a realistic assessment that appropriately accounts for uncertainties with the need for timely decisions on regulatory response.</w:t>
      </w:r>
    </w:p>
    <w:p w14:paraId="4D4F57AE" w14:textId="77777777" w:rsidR="00410459" w:rsidRDefault="00A1592A" w:rsidP="007D1BF4">
      <w:pPr>
        <w:pStyle w:val="Heading2"/>
      </w:pPr>
      <w:r>
        <w:t>0</w:t>
      </w:r>
      <w:r w:rsidR="00225043">
        <w:t>4</w:t>
      </w:r>
      <w:r w:rsidR="00432074">
        <w:t>.</w:t>
      </w:r>
      <w:r w:rsidR="00AB4149">
        <w:t>0</w:t>
      </w:r>
      <w:r w:rsidR="00432074">
        <w:t>1</w:t>
      </w:r>
      <w:r w:rsidR="00432074">
        <w:tab/>
      </w:r>
      <w:r w:rsidR="00782579">
        <w:t xml:space="preserve">Types of </w:t>
      </w:r>
      <w:r w:rsidR="00D32DAE" w:rsidRPr="00160288">
        <w:t>Uncertainty</w:t>
      </w:r>
      <w:r w:rsidR="00782579">
        <w:t xml:space="preserve"> in Probabilistic Evaluations</w:t>
      </w:r>
    </w:p>
    <w:p w14:paraId="3BDFA184" w14:textId="31BC319A" w:rsidR="00410459" w:rsidRDefault="00D32DAE" w:rsidP="007D1BF4">
      <w:pPr>
        <w:pStyle w:val="BodyText3"/>
      </w:pPr>
      <w:r>
        <w:t xml:space="preserve">There are two types of uncertainty that need to be addressed when using probabilistic risk assessment (PRA) insights to make a risk-informed decision: aleatory and epistemic. Aleatory uncertainty </w:t>
      </w:r>
      <w:r w:rsidRPr="009273CA">
        <w:t>is associated with events or phenomena being modeled that are characterized as</w:t>
      </w:r>
      <w:r>
        <w:t xml:space="preserve"> </w:t>
      </w:r>
      <w:r w:rsidRPr="009273CA">
        <w:t>occur</w:t>
      </w:r>
      <w:r>
        <w:t>ring in a random or stochastic</w:t>
      </w:r>
      <w:r w:rsidRPr="009273CA">
        <w:t xml:space="preserve"> manner</w:t>
      </w:r>
      <w:r>
        <w:t>. E</w:t>
      </w:r>
      <w:r w:rsidRPr="009273CA">
        <w:t xml:space="preserve">pistemic uncertainty is associated with the </w:t>
      </w:r>
      <w:r>
        <w:t xml:space="preserve">risk </w:t>
      </w:r>
      <w:r w:rsidRPr="009273CA">
        <w:t>analyst’s confidence in the predictions of the PRA model</w:t>
      </w:r>
      <w:r>
        <w:t xml:space="preserve"> </w:t>
      </w:r>
      <w:r w:rsidRPr="009273CA">
        <w:t>itself and reflects the analyst’s assessment of how well the PRA model rep</w:t>
      </w:r>
      <w:r>
        <w:t xml:space="preserve">resents the actual system being </w:t>
      </w:r>
      <w:r w:rsidRPr="009273CA">
        <w:t xml:space="preserve">modeled. </w:t>
      </w:r>
      <w:r>
        <w:t>Epistemic uncertainty is also</w:t>
      </w:r>
      <w:r w:rsidRPr="009273CA">
        <w:t xml:space="preserve"> referred to as </w:t>
      </w:r>
      <w:r w:rsidR="00395DBC">
        <w:br/>
      </w:r>
      <w:r w:rsidRPr="009273CA">
        <w:t>state-of-knowledge uncertai</w:t>
      </w:r>
      <w:r>
        <w:t xml:space="preserve">nty. Appendix M accounts only for epistemic uncertainty; </w:t>
      </w:r>
      <w:r w:rsidRPr="009273CA">
        <w:t>aleatory uncertainty is built into the structure of the PRA model itself</w:t>
      </w:r>
      <w:r>
        <w:t xml:space="preserve">. It is useful to identify three </w:t>
      </w:r>
      <w:r w:rsidRPr="009273CA">
        <w:t>classes of epistemic uncertainty that are addressed in</w:t>
      </w:r>
      <w:r w:rsidR="00782579">
        <w:t>,</w:t>
      </w:r>
      <w:r w:rsidRPr="009273CA">
        <w:t xml:space="preserve"> and impact</w:t>
      </w:r>
      <w:r>
        <w:t xml:space="preserve"> the results of</w:t>
      </w:r>
      <w:r w:rsidR="00782579">
        <w:t>,</w:t>
      </w:r>
      <w:r>
        <w:t xml:space="preserve"> PRAs: parameter </w:t>
      </w:r>
      <w:r w:rsidRPr="009273CA">
        <w:t>uncertainty, model uncertainty, and completeness uncertainty.</w:t>
      </w:r>
    </w:p>
    <w:p w14:paraId="43F4CE8B" w14:textId="465311EC" w:rsidR="00410459" w:rsidRDefault="00D32DAE" w:rsidP="00410459">
      <w:pPr>
        <w:pStyle w:val="BodyText3"/>
      </w:pPr>
      <w:r>
        <w:t xml:space="preserve">Parameter uncertainty recognizes that the value of such parameters as initiating event frequencies, component failure probabilities or failure rates, and human error probabilities cannot be known with precision. PRAs </w:t>
      </w:r>
      <w:proofErr w:type="gramStart"/>
      <w:r>
        <w:t>are capable of addressing</w:t>
      </w:r>
      <w:proofErr w:type="gramEnd"/>
      <w:r>
        <w:t xml:space="preserve"> parameter uncertainty explicitly; however, the estimated mean value and spread of the uncertainty distribution can vary depending on the availability, quality, and source of data, the type of parameter that is being estimated, and other factors. Model uncertainty recognizes that the relationship between the real plant and its mathematical representation may differ. Model uncertainties that underlie the development of the PRA model are typically handled by making assumptions that then become part of the definition of the PRA model. When there are multiple assumptions that are equally plausible, sensitivity analyses may be conducted using different assumptions to assess their impact on the overall results. A common and significant example of model uncertainty is the determination of degraded conditions and exposure time. Often it is difficult to pinpoint the exact </w:t>
      </w:r>
      <w:proofErr w:type="gramStart"/>
      <w:r>
        <w:t>period of time</w:t>
      </w:r>
      <w:proofErr w:type="gramEnd"/>
      <w:r>
        <w:t xml:space="preserve"> a component was in a failed state and whether or not the component was capable of performing its intended function (i.e., the exact physics of failure). Completeness uncertainty, which can be regarded as a type of model uncertainty, recognizes that the model may not represent every aspect of the as-built</w:t>
      </w:r>
      <w:ins w:id="6" w:author="Author">
        <w:r w:rsidR="0086134D">
          <w:t>,</w:t>
        </w:r>
      </w:ins>
      <w:r>
        <w:t xml:space="preserve"> as-operated plant, either because it may relate to an unknown dynamic or because accurate models do not exist for some systems or phenomena. The incompleteness of the model includes those aspects the analyst is aware are missing from the model and those that are not known given the current state-of-knowledge. Completeness </w:t>
      </w:r>
      <w:r>
        <w:lastRenderedPageBreak/>
        <w:t>uncertainties cannot be addressed analytically since, by definition, they stem from risk contributors that</w:t>
      </w:r>
      <w:r w:rsidR="00C9798A">
        <w:t xml:space="preserve"> are missing from the model.</w:t>
      </w:r>
    </w:p>
    <w:p w14:paraId="26F3BBB9" w14:textId="09C3EC7E" w:rsidR="00410459" w:rsidRDefault="00A1592A" w:rsidP="007D1BF4">
      <w:pPr>
        <w:pStyle w:val="Heading2"/>
      </w:pPr>
      <w:r>
        <w:t>0</w:t>
      </w:r>
      <w:r w:rsidR="00225043">
        <w:t>4</w:t>
      </w:r>
      <w:r w:rsidR="00432074">
        <w:t>.</w:t>
      </w:r>
      <w:r w:rsidR="00AB4149">
        <w:t>0</w:t>
      </w:r>
      <w:r w:rsidR="00432074">
        <w:t xml:space="preserve">2 </w:t>
      </w:r>
      <w:r w:rsidR="00432074">
        <w:tab/>
      </w:r>
      <w:r w:rsidR="00D32DAE" w:rsidRPr="00160288">
        <w:rPr>
          <w:u w:val="single"/>
        </w:rPr>
        <w:t>Timeliness</w:t>
      </w:r>
    </w:p>
    <w:p w14:paraId="478AD6D8" w14:textId="3C544F00" w:rsidR="00410459" w:rsidRDefault="00D32DAE" w:rsidP="00410459">
      <w:pPr>
        <w:pStyle w:val="BodyText3"/>
      </w:pPr>
      <w:r>
        <w:t xml:space="preserve">Timeliness is one of the key objectives of the </w:t>
      </w:r>
      <w:r w:rsidR="000E6DF8">
        <w:t>R</w:t>
      </w:r>
      <w:r w:rsidR="00C62AD3">
        <w:t xml:space="preserve">eactor </w:t>
      </w:r>
      <w:r w:rsidR="000E6DF8">
        <w:t>O</w:t>
      </w:r>
      <w:r w:rsidR="00C62AD3">
        <w:t xml:space="preserve">versight </w:t>
      </w:r>
      <w:r w:rsidR="000E6DF8">
        <w:t>P</w:t>
      </w:r>
      <w:r w:rsidR="00C62AD3">
        <w:t>rocess (</w:t>
      </w:r>
      <w:r>
        <w:t>ROP</w:t>
      </w:r>
      <w:r w:rsidR="00C62AD3">
        <w:t>)</w:t>
      </w:r>
      <w:r>
        <w:t xml:space="preserve">. The safety significance of inspection findings (i.e., SDP outcomes) yields direct inputs into the ROP </w:t>
      </w:r>
      <w:r w:rsidR="000E6DF8">
        <w:t>A</w:t>
      </w:r>
      <w:r>
        <w:t xml:space="preserve">ction </w:t>
      </w:r>
      <w:r w:rsidR="000E6DF8">
        <w:t>M</w:t>
      </w:r>
      <w:r>
        <w:t xml:space="preserve">atrix. When these inputs are of White, Yellow, or </w:t>
      </w:r>
      <w:proofErr w:type="gramStart"/>
      <w:r>
        <w:t>Red</w:t>
      </w:r>
      <w:proofErr w:type="gramEnd"/>
      <w:r>
        <w:t xml:space="preserve"> significance</w:t>
      </w:r>
      <w:r w:rsidR="00B26EFC">
        <w:t>,</w:t>
      </w:r>
      <w:r>
        <w:t xml:space="preserve"> they have the potential to result in a supplemental inspection and other actions by both the regulator and licensee depending on the number, significance, and applicable cornerstone(s) of the finding(s). Prompt licensee and NRC staff response to identified findings ensures timely corrective actions to address the cause and to prevent recurrence.</w:t>
      </w:r>
    </w:p>
    <w:p w14:paraId="2704C58C" w14:textId="4BAE03DE" w:rsidR="00410459" w:rsidRDefault="00432074" w:rsidP="00410459">
      <w:pPr>
        <w:pStyle w:val="BodyText3"/>
      </w:pPr>
      <w:r>
        <w:t xml:space="preserve">The results from the </w:t>
      </w:r>
      <w:r w:rsidR="009C14F1">
        <w:t>initial</w:t>
      </w:r>
      <w:r>
        <w:t xml:space="preserve"> evaluation, as practical, and decision attributes are used to provide technical staff and management with a framework to document qualitative information to support the </w:t>
      </w:r>
      <w:r w:rsidR="00E35964">
        <w:t xml:space="preserve">determination of </w:t>
      </w:r>
      <w:r w:rsidR="009C14F1">
        <w:t xml:space="preserve">an </w:t>
      </w:r>
      <w:r w:rsidR="00E35964">
        <w:t>inspection finding</w:t>
      </w:r>
      <w:r w:rsidR="00782579">
        <w:t>’</w:t>
      </w:r>
      <w:r w:rsidR="009C14F1">
        <w:t>s</w:t>
      </w:r>
      <w:r w:rsidR="00E35964">
        <w:t xml:space="preserve"> </w:t>
      </w:r>
      <w:r>
        <w:t>safety sig</w:t>
      </w:r>
      <w:r w:rsidR="00E35964">
        <w:t>nificance</w:t>
      </w:r>
      <w:r>
        <w:t xml:space="preserve">. The </w:t>
      </w:r>
      <w:r w:rsidR="009C14F1">
        <w:t>initial</w:t>
      </w:r>
      <w:r>
        <w:t xml:space="preserve"> evaluation can vary in </w:t>
      </w:r>
      <w:r w:rsidR="00E35964">
        <w:t>scope</w:t>
      </w:r>
      <w:r>
        <w:t xml:space="preserve"> and complexity depending on the nature of the situation. In cases where there are tools available to provide quantitative estimates, but there are large uncertainties associated with the estimated parameters, the </w:t>
      </w:r>
      <w:r w:rsidR="009C14F1">
        <w:t>initial</w:t>
      </w:r>
      <w:r>
        <w:t xml:space="preserve"> evaluation c</w:t>
      </w:r>
      <w:r w:rsidR="009C14F1">
        <w:t>ould</w:t>
      </w:r>
      <w:r>
        <w:t xml:space="preserve"> </w:t>
      </w:r>
      <w:r w:rsidR="00782579">
        <w:t xml:space="preserve">resemble a detailed risk evaluation in some </w:t>
      </w:r>
      <w:proofErr w:type="gramStart"/>
      <w:r w:rsidR="00782579">
        <w:t>aspects, but</w:t>
      </w:r>
      <w:proofErr w:type="gramEnd"/>
      <w:r w:rsidR="00782579">
        <w:t xml:space="preserve"> should be less intensive (given the decision to use the qualitative SDP)</w:t>
      </w:r>
      <w:r>
        <w:t xml:space="preserve">. </w:t>
      </w:r>
      <w:proofErr w:type="gramStart"/>
      <w:r w:rsidR="00782579">
        <w:t>With regard to</w:t>
      </w:r>
      <w:proofErr w:type="gramEnd"/>
      <w:r w:rsidR="00782579">
        <w:t xml:space="preserve"> the biasing of the initial evaluation, i</w:t>
      </w:r>
      <w:r>
        <w:t>n complex systems</w:t>
      </w:r>
      <w:r w:rsidRPr="00414CFD">
        <w:t xml:space="preserve"> it can be </w:t>
      </w:r>
      <w:r>
        <w:t>challenging</w:t>
      </w:r>
      <w:r w:rsidRPr="00414CFD">
        <w:t xml:space="preserve"> to determine which assumptions lead to conservative results. </w:t>
      </w:r>
      <w:r>
        <w:t>Sometimes</w:t>
      </w:r>
      <w:r w:rsidRPr="00414CFD">
        <w:t xml:space="preserve"> assumptions that appear to maximize </w:t>
      </w:r>
      <w:r>
        <w:t>a certain result or outcome</w:t>
      </w:r>
      <w:r w:rsidRPr="00414CFD">
        <w:t xml:space="preserve"> could reflect a local maximum </w:t>
      </w:r>
      <w:r>
        <w:t>instead of</w:t>
      </w:r>
      <w:r w:rsidRPr="00414CFD">
        <w:t xml:space="preserve"> a global maximum. </w:t>
      </w:r>
      <w:r>
        <w:t xml:space="preserve">In other cases where the available tools are not capable of providing a robust quantitative basis, a simple quantitative approach supplemented with qualitative inputs, as appropriate, </w:t>
      </w:r>
      <w:r w:rsidR="00163536">
        <w:t>can</w:t>
      </w:r>
      <w:r>
        <w:t xml:space="preserve"> provide a reasonable </w:t>
      </w:r>
      <w:r w:rsidR="009C14F1">
        <w:t>initial</w:t>
      </w:r>
      <w:r>
        <w:t xml:space="preserve"> assessment. When the available tools are unable to provide any quantitative estimate, </w:t>
      </w:r>
      <w:r w:rsidR="00E62412">
        <w:t xml:space="preserve">or for a cornerstone where a deterministic SDP is normally applied, </w:t>
      </w:r>
      <w:r>
        <w:t xml:space="preserve">a completely qualitative approach is </w:t>
      </w:r>
      <w:r w:rsidR="00163536">
        <w:t xml:space="preserve">also </w:t>
      </w:r>
      <w:r>
        <w:t xml:space="preserve">an acceptable method. Once the </w:t>
      </w:r>
      <w:r w:rsidR="009C14F1">
        <w:t>initial</w:t>
      </w:r>
      <w:r>
        <w:t xml:space="preserve"> assessment has been established, as practical, the decision attributes are reviewed for their applicability to the finding. If applicable, each decision attribute should have a basis, quantitative and/or qualitative, to justify its use as an input to the decision-making framework. After all the applicable decision attributes have been established with an appropriate basis, the bo</w:t>
      </w:r>
      <w:r w:rsidR="007317E9">
        <w:t xml:space="preserve">unding assessment and decision </w:t>
      </w:r>
      <w:r>
        <w:t xml:space="preserve">attributes should be evaluated </w:t>
      </w:r>
      <w:proofErr w:type="gramStart"/>
      <w:r>
        <w:t>as a whole to</w:t>
      </w:r>
      <w:proofErr w:type="gramEnd"/>
      <w:r>
        <w:t xml:space="preserve"> arrive at a risk-informed decision.</w:t>
      </w:r>
    </w:p>
    <w:p w14:paraId="0853E744" w14:textId="77777777" w:rsidR="00410459" w:rsidRDefault="00151396" w:rsidP="007D1BF4">
      <w:pPr>
        <w:pStyle w:val="Heading2"/>
      </w:pPr>
      <w:r>
        <w:t>0</w:t>
      </w:r>
      <w:r w:rsidR="00432074">
        <w:t>4.</w:t>
      </w:r>
      <w:r w:rsidR="00AB4149">
        <w:t>0</w:t>
      </w:r>
      <w:r w:rsidR="00225043">
        <w:t>3</w:t>
      </w:r>
      <w:r w:rsidR="00432074">
        <w:tab/>
      </w:r>
      <w:r w:rsidR="00D32DAE" w:rsidRPr="00623B27">
        <w:rPr>
          <w:u w:val="single"/>
        </w:rPr>
        <w:t>Initial</w:t>
      </w:r>
      <w:r w:rsidR="00160288" w:rsidRPr="00623B27">
        <w:rPr>
          <w:u w:val="single"/>
        </w:rPr>
        <w:t xml:space="preserve"> E</w:t>
      </w:r>
      <w:r w:rsidR="00160288" w:rsidRPr="00160288">
        <w:rPr>
          <w:u w:val="single"/>
        </w:rPr>
        <w:t>valuation</w:t>
      </w:r>
    </w:p>
    <w:p w14:paraId="3BF0B8E5" w14:textId="754E2104" w:rsidR="00432074" w:rsidRDefault="00432074" w:rsidP="00410459">
      <w:pPr>
        <w:pStyle w:val="BodyText3"/>
      </w:pPr>
      <w:r>
        <w:t>To the extent possible, given the circumstances of the finding, quantitative tools should be used</w:t>
      </w:r>
      <w:r w:rsidR="009B0A4A">
        <w:t xml:space="preserve"> to perform an</w:t>
      </w:r>
      <w:r>
        <w:t xml:space="preserve"> </w:t>
      </w:r>
      <w:r w:rsidR="009B0A4A">
        <w:t>initial</w:t>
      </w:r>
      <w:r>
        <w:t xml:space="preserve"> evaluation to reduce the range of potential outcomes. If a quantitative </w:t>
      </w:r>
      <w:r w:rsidR="009B0A4A">
        <w:t>initial</w:t>
      </w:r>
      <w:r>
        <w:t xml:space="preserve"> evaluation is not possible, then an appropriate qualitative </w:t>
      </w:r>
      <w:r w:rsidR="009B0A4A">
        <w:t>initial</w:t>
      </w:r>
      <w:r>
        <w:t xml:space="preserve"> evaluation can be use</w:t>
      </w:r>
      <w:r w:rsidR="00D9427A">
        <w:t>d to</w:t>
      </w:r>
      <w:r w:rsidR="009B0A4A">
        <w:t xml:space="preserve"> determine if there are any significance colors (Green, White, Yellow, or Red) that can be reasonably excluded from further consideration.</w:t>
      </w:r>
      <w:r>
        <w:t xml:space="preserve"> </w:t>
      </w:r>
      <w:r w:rsidR="00E62412">
        <w:t>Since this initial evaluation may include deliberately biased inputs (for the purpose of dis-qualifying specific significance outcomes), use of the evaluation as an anchor point for subsequent decision attribute discussions should consider these deliberate biases.</w:t>
      </w:r>
    </w:p>
    <w:p w14:paraId="6ECFB8DC" w14:textId="77777777" w:rsidR="00410459" w:rsidRDefault="00151396" w:rsidP="007D1BF4">
      <w:pPr>
        <w:pStyle w:val="Heading2"/>
      </w:pPr>
      <w:r>
        <w:t>0</w:t>
      </w:r>
      <w:r w:rsidR="00432074">
        <w:t>4.</w:t>
      </w:r>
      <w:r w:rsidR="00AB4149">
        <w:t>0</w:t>
      </w:r>
      <w:r w:rsidR="00225043">
        <w:t>4</w:t>
      </w:r>
      <w:r w:rsidR="00432074">
        <w:tab/>
      </w:r>
      <w:r w:rsidR="00160288" w:rsidRPr="00160288">
        <w:rPr>
          <w:u w:val="single"/>
        </w:rPr>
        <w:t>Decision Attributes</w:t>
      </w:r>
    </w:p>
    <w:p w14:paraId="5E4D2F5D" w14:textId="073CC9DA" w:rsidR="00410459" w:rsidRDefault="00E62412" w:rsidP="00410459">
      <w:pPr>
        <w:pStyle w:val="BodyText"/>
        <w:numPr>
          <w:ilvl w:val="0"/>
          <w:numId w:val="11"/>
        </w:numPr>
      </w:pPr>
      <w:r>
        <w:t>The discussion below provides general background on the decision attributes used for the qualitative decision</w:t>
      </w:r>
      <w:r w:rsidR="00862AB6">
        <w:t xml:space="preserve">, and at times relies heavily on licensing-oriented notions of </w:t>
      </w:r>
      <w:r w:rsidR="006E6E7D">
        <w:br/>
      </w:r>
      <w:r w:rsidR="00862AB6">
        <w:lastRenderedPageBreak/>
        <w:t>risk-informed decision making</w:t>
      </w:r>
      <w:r>
        <w:t xml:space="preserve">. In considering these decision attributes, it is important that the analyst considers how they relate to the significance of the inspection finding (i.e., the additional risk incurred by the public </w:t>
      </w:r>
      <w:proofErr w:type="gramStart"/>
      <w:r>
        <w:t>as a result of</w:t>
      </w:r>
      <w:proofErr w:type="gramEnd"/>
      <w:r>
        <w:t xml:space="preserve"> the degraded condition). It is equally important that aspects that are not relevant to the SDP (e.g., aspects that are solely relevant to licensing, aspects already addressed in the determination of the performance deficiency, </w:t>
      </w:r>
      <w:r w:rsidR="00862AB6">
        <w:t>aspects that infer additional failures beyond the specific degraded condition) be neglected in the evaluation.</w:t>
      </w:r>
    </w:p>
    <w:p w14:paraId="11730F0F" w14:textId="096799CE" w:rsidR="00410459" w:rsidRDefault="00432074" w:rsidP="00410459">
      <w:pPr>
        <w:pStyle w:val="BodyText"/>
        <w:numPr>
          <w:ilvl w:val="0"/>
          <w:numId w:val="11"/>
        </w:numPr>
      </w:pPr>
      <w:r w:rsidRPr="00151396">
        <w:rPr>
          <w:u w:val="single"/>
        </w:rPr>
        <w:t>Defense</w:t>
      </w:r>
      <w:r w:rsidR="00D32DAE" w:rsidRPr="00151396">
        <w:rPr>
          <w:u w:val="single"/>
        </w:rPr>
        <w:t>-</w:t>
      </w:r>
      <w:r w:rsidRPr="00151396">
        <w:rPr>
          <w:u w:val="single"/>
        </w:rPr>
        <w:t>in</w:t>
      </w:r>
      <w:r w:rsidR="00D32DAE" w:rsidRPr="00151396">
        <w:rPr>
          <w:u w:val="single"/>
        </w:rPr>
        <w:t>-D</w:t>
      </w:r>
      <w:r w:rsidRPr="00151396">
        <w:rPr>
          <w:u w:val="single"/>
        </w:rPr>
        <w:t>epth</w:t>
      </w:r>
      <w:r>
        <w:t xml:space="preserve"> – </w:t>
      </w:r>
      <w:r w:rsidRPr="005204C2">
        <w:t>The defense-in-depth philosophy has traditionally been</w:t>
      </w:r>
      <w:r>
        <w:t xml:space="preserve"> </w:t>
      </w:r>
      <w:r w:rsidRPr="005204C2">
        <w:t xml:space="preserve">applied in reactor design and operation to provide multiple means to accomplish safety functions and </w:t>
      </w:r>
      <w:r w:rsidRPr="00AC35C8">
        <w:t>prevent the release of radioactive material.</w:t>
      </w:r>
      <w:r w:rsidR="00E62412">
        <w:t xml:space="preserve"> </w:t>
      </w:r>
      <w:r w:rsidRPr="00AC35C8">
        <w:t>It has been and continues to be an effective way to</w:t>
      </w:r>
      <w:r w:rsidRPr="005204C2">
        <w:t xml:space="preserve"> account for uncertainties in equipment and human performance and</w:t>
      </w:r>
      <w:proofErr w:type="gramStart"/>
      <w:r w:rsidRPr="005204C2">
        <w:t>, in particular, to</w:t>
      </w:r>
      <w:proofErr w:type="gramEnd"/>
      <w:r w:rsidRPr="005204C2">
        <w:t xml:space="preserve"> account for unknown and unforeseen failure mechanisms or phenomena, which (because they are unknown or unforeseen) are not reflected in either the PRA or traditional engineering analyses</w:t>
      </w:r>
      <w:r>
        <w:t xml:space="preserve"> (Ref 1)</w:t>
      </w:r>
      <w:r w:rsidRPr="005204C2">
        <w:t>.</w:t>
      </w:r>
    </w:p>
    <w:p w14:paraId="3BF0B8EB" w14:textId="42186D43" w:rsidR="00432074" w:rsidRDefault="00432074" w:rsidP="000318E8">
      <w:pPr>
        <w:pStyle w:val="BodyText3"/>
      </w:pPr>
      <w:r w:rsidRPr="005204C2">
        <w:t xml:space="preserve">Defense-in-depth consists of </w:t>
      </w:r>
      <w:proofErr w:type="gramStart"/>
      <w:r w:rsidRPr="005204C2">
        <w:t>a number of</w:t>
      </w:r>
      <w:proofErr w:type="gramEnd"/>
      <w:r w:rsidRPr="005204C2">
        <w:t xml:space="preserve"> elements</w:t>
      </w:r>
      <w:r>
        <w:t>,</w:t>
      </w:r>
      <w:r w:rsidRPr="005204C2">
        <w:t xml:space="preserve"> and consistency with the </w:t>
      </w:r>
      <w:r w:rsidR="006E6E7D">
        <w:br/>
      </w:r>
      <w:r w:rsidRPr="005204C2">
        <w:t>defense-in-depth philosophy</w:t>
      </w:r>
      <w:r>
        <w:t xml:space="preserve"> </w:t>
      </w:r>
      <w:r w:rsidRPr="005204C2">
        <w:t>is maintained if the following occurs</w:t>
      </w:r>
      <w:r>
        <w:t xml:space="preserve"> (Ref 1)</w:t>
      </w:r>
      <w:r w:rsidRPr="005204C2">
        <w:t>:</w:t>
      </w:r>
    </w:p>
    <w:p w14:paraId="3BF0B8ED" w14:textId="1432460C" w:rsidR="00432074" w:rsidRDefault="00E34E5F" w:rsidP="0057797A">
      <w:pPr>
        <w:pStyle w:val="ListBullet4"/>
        <w:ind w:left="1440"/>
      </w:pPr>
      <w:r>
        <w:t>Preserve a</w:t>
      </w:r>
      <w:r w:rsidR="00432074" w:rsidRPr="005204C2">
        <w:t xml:space="preserve"> reasonable balance a</w:t>
      </w:r>
      <w:r w:rsidR="00432074">
        <w:t xml:space="preserve">mong </w:t>
      </w:r>
      <w:r w:rsidR="00C9798A">
        <w:t>layers of defense</w:t>
      </w:r>
      <w:r w:rsidR="00432074" w:rsidRPr="00C9798A">
        <w:t>.</w:t>
      </w:r>
    </w:p>
    <w:p w14:paraId="3BF0B8EE" w14:textId="3A744043" w:rsidR="00432074" w:rsidRDefault="00E34E5F" w:rsidP="00B76AFD">
      <w:pPr>
        <w:pStyle w:val="ListBullet4"/>
        <w:ind w:left="1440"/>
      </w:pPr>
      <w:r>
        <w:t>Preserve adequate capability of design features without an o</w:t>
      </w:r>
      <w:r w:rsidR="00432074" w:rsidRPr="005204C2">
        <w:t>verreliance on programmatic activities as compensatory meas</w:t>
      </w:r>
      <w:r w:rsidR="00432074">
        <w:t>ures</w:t>
      </w:r>
      <w:r>
        <w:t>.</w:t>
      </w:r>
    </w:p>
    <w:p w14:paraId="3BF0B8EF" w14:textId="4B0EE7DE" w:rsidR="00432074" w:rsidRDefault="00E34E5F" w:rsidP="009F51CD">
      <w:pPr>
        <w:pStyle w:val="ListBullet4"/>
        <w:ind w:left="1440"/>
      </w:pPr>
      <w:r>
        <w:t>Preserve s</w:t>
      </w:r>
      <w:r w:rsidR="00432074" w:rsidRPr="005204C2">
        <w:t xml:space="preserve">ystem redundancy, independence, and diversity </w:t>
      </w:r>
      <w:r w:rsidR="00432074">
        <w:t xml:space="preserve">commensurate with the expected </w:t>
      </w:r>
      <w:r w:rsidR="00432074" w:rsidRPr="005204C2">
        <w:t>frequency</w:t>
      </w:r>
      <w:r>
        <w:t xml:space="preserve"> and</w:t>
      </w:r>
      <w:r w:rsidR="00432074" w:rsidRPr="005204C2">
        <w:t xml:space="preserve"> consequences of challenges to the system,</w:t>
      </w:r>
      <w:r>
        <w:t xml:space="preserve"> including consideration of </w:t>
      </w:r>
      <w:r w:rsidR="00432074" w:rsidRPr="005204C2">
        <w:t>uncertainties.</w:t>
      </w:r>
    </w:p>
    <w:p w14:paraId="3BF0B8F0" w14:textId="2E23764E" w:rsidR="00432074" w:rsidRDefault="00E34E5F" w:rsidP="00B76AFD">
      <w:pPr>
        <w:pStyle w:val="ListBullet4"/>
        <w:ind w:left="1440"/>
      </w:pPr>
      <w:r>
        <w:t>Preserve adequate defense</w:t>
      </w:r>
      <w:r w:rsidR="00432074" w:rsidRPr="005204C2">
        <w:t xml:space="preserve"> against potential common-cause failures.</w:t>
      </w:r>
    </w:p>
    <w:p w14:paraId="3BF0B8F1" w14:textId="05420822" w:rsidR="00432074" w:rsidRDefault="00E34E5F" w:rsidP="00B76AFD">
      <w:pPr>
        <w:pStyle w:val="ListBullet4"/>
        <w:ind w:left="1440"/>
      </w:pPr>
      <w:r>
        <w:t>Maintain multiple fission product</w:t>
      </w:r>
      <w:r w:rsidR="00432074" w:rsidRPr="005204C2">
        <w:t xml:space="preserve"> barriers.</w:t>
      </w:r>
    </w:p>
    <w:p w14:paraId="3BF0B8F2" w14:textId="6D3AE10C" w:rsidR="00432074" w:rsidRDefault="00E34E5F" w:rsidP="00B76AFD">
      <w:pPr>
        <w:pStyle w:val="ListBullet4"/>
        <w:ind w:left="1440"/>
      </w:pPr>
      <w:r>
        <w:t>Preserve sufficient d</w:t>
      </w:r>
      <w:r w:rsidR="00432074" w:rsidRPr="005204C2">
        <w:t>efense against human errors.</w:t>
      </w:r>
    </w:p>
    <w:p w14:paraId="3BF0B8F3" w14:textId="3AE0398B" w:rsidR="00432074" w:rsidRPr="005204C2" w:rsidRDefault="00E34E5F" w:rsidP="00B76AFD">
      <w:pPr>
        <w:pStyle w:val="ListBullet4"/>
        <w:ind w:left="1440"/>
      </w:pPr>
      <w:r>
        <w:t>Continue to meet t</w:t>
      </w:r>
      <w:r w:rsidR="00432074" w:rsidRPr="005204C2">
        <w:t>he intent of the plant’s design criteria.</w:t>
      </w:r>
    </w:p>
    <w:p w14:paraId="3BF0B8F5" w14:textId="40A35B1E" w:rsidR="00432074" w:rsidRPr="005204C2" w:rsidRDefault="00432074" w:rsidP="009F4CB6">
      <w:pPr>
        <w:pStyle w:val="BodyText3"/>
        <w:rPr>
          <w:rFonts w:ascii="TimesNewRoman" w:hAnsi="TimesNewRoman" w:cs="TimesNewRoman"/>
        </w:rPr>
      </w:pPr>
      <w:r>
        <w:t>In addition, the introduction to the general design criteria in 10 CFR 50, Appendix A</w:t>
      </w:r>
      <w:r w:rsidR="00E35964">
        <w:t>,</w:t>
      </w:r>
      <w:r>
        <w:t xml:space="preserve"> asserts that </w:t>
      </w:r>
      <w:r w:rsidR="00E35964">
        <w:t xml:space="preserve">designers of </w:t>
      </w:r>
      <w:r>
        <w:t>nuclear power plants consider (1) the need to design against single failures of passive components (as defined in 10 CFR 50, Appendix A) and (2)</w:t>
      </w:r>
      <w:r w:rsidR="00511779">
        <w:t> </w:t>
      </w:r>
      <w:r>
        <w:t>redundancy and diversity requirements for fluid systems (Ref 1).</w:t>
      </w:r>
      <w:r w:rsidR="00C4221B">
        <w:t xml:space="preserve"> The concept of defense-in-</w:t>
      </w:r>
      <w:r w:rsidR="00D9427A">
        <w:t xml:space="preserve">depth from a mitigating systems perspective should </w:t>
      </w:r>
      <w:proofErr w:type="gramStart"/>
      <w:r w:rsidR="00D9427A">
        <w:t>take into account</w:t>
      </w:r>
      <w:proofErr w:type="gramEnd"/>
      <w:r w:rsidR="00D9427A">
        <w:t xml:space="preserve"> the expected frequency of applicable initiating events and </w:t>
      </w:r>
      <w:r w:rsidR="002B5FFB">
        <w:t>associated uncertainties.</w:t>
      </w:r>
    </w:p>
    <w:p w14:paraId="4867530C" w14:textId="77777777" w:rsidR="00410459" w:rsidRDefault="00432074" w:rsidP="00410459">
      <w:pPr>
        <w:pStyle w:val="BodyText"/>
        <w:numPr>
          <w:ilvl w:val="0"/>
          <w:numId w:val="11"/>
        </w:numPr>
      </w:pPr>
      <w:r w:rsidRPr="00D96941">
        <w:rPr>
          <w:u w:val="single"/>
        </w:rPr>
        <w:t>Safety Margin</w:t>
      </w:r>
      <w:r>
        <w:t xml:space="preserve"> </w:t>
      </w:r>
      <w:r w:rsidRPr="00DA07BA">
        <w:t xml:space="preserve">– </w:t>
      </w:r>
      <w:r>
        <w:t xml:space="preserve">The impact of a finding is typically </w:t>
      </w:r>
      <w:r w:rsidR="00E35964">
        <w:t>minimized</w:t>
      </w:r>
      <w:r>
        <w:t xml:space="preserve"> if sufficient safety margins are maintained. </w:t>
      </w:r>
      <w:r w:rsidR="00E35964">
        <w:t>In general,</w:t>
      </w:r>
      <w:r>
        <w:t xml:space="preserve"> safety margins are </w:t>
      </w:r>
      <w:r w:rsidR="00E35964">
        <w:t xml:space="preserve">considered </w:t>
      </w:r>
      <w:r>
        <w:t>sufficient</w:t>
      </w:r>
      <w:r w:rsidR="00E35964">
        <w:t xml:space="preserve"> if</w:t>
      </w:r>
      <w:r w:rsidRPr="00DA07BA">
        <w:t>:</w:t>
      </w:r>
    </w:p>
    <w:p w14:paraId="3BF0B8F8" w14:textId="781B6BC4" w:rsidR="00432074" w:rsidRDefault="00432074" w:rsidP="009F4CB6">
      <w:pPr>
        <w:pStyle w:val="ListBullet4"/>
        <w:ind w:left="1440"/>
      </w:pPr>
      <w:r w:rsidRPr="00DA07BA">
        <w:t>Codes and standards or their alternatives approved for use by the NRC are met.</w:t>
      </w:r>
      <w:r w:rsidR="002B5FFB">
        <w:t xml:space="preserve"> Other codes and standards may be given credit on a </w:t>
      </w:r>
      <w:proofErr w:type="gramStart"/>
      <w:r w:rsidR="002B5FFB">
        <w:t>case by case</w:t>
      </w:r>
      <w:proofErr w:type="gramEnd"/>
      <w:r w:rsidR="002B5FFB">
        <w:t xml:space="preserve"> basis.</w:t>
      </w:r>
    </w:p>
    <w:p w14:paraId="3BF0B8F9" w14:textId="77777777" w:rsidR="00432074" w:rsidRPr="00DA07BA" w:rsidRDefault="00432074" w:rsidP="009F4CB6">
      <w:pPr>
        <w:pStyle w:val="ListBullet4"/>
        <w:ind w:left="1440"/>
      </w:pPr>
      <w:r w:rsidRPr="00DA07BA">
        <w:t>Safety analys</w:t>
      </w:r>
      <w:r>
        <w:t xml:space="preserve">is acceptance criteria are met and </w:t>
      </w:r>
      <w:r w:rsidRPr="00DA07BA">
        <w:t>provide sufficient margin to account for analysis and data uncertainty</w:t>
      </w:r>
      <w:r>
        <w:t xml:space="preserve"> (Ref 1)</w:t>
      </w:r>
      <w:r w:rsidRPr="00DA07BA">
        <w:t>.</w:t>
      </w:r>
    </w:p>
    <w:p w14:paraId="7CE3E78E" w14:textId="4F0226E1" w:rsidR="00410459" w:rsidRDefault="00432074" w:rsidP="00410459">
      <w:pPr>
        <w:pStyle w:val="BodyText"/>
        <w:numPr>
          <w:ilvl w:val="0"/>
          <w:numId w:val="11"/>
        </w:numPr>
      </w:pPr>
      <w:r w:rsidRPr="00D96941">
        <w:rPr>
          <w:u w:val="single"/>
        </w:rPr>
        <w:lastRenderedPageBreak/>
        <w:t xml:space="preserve">Extent of </w:t>
      </w:r>
      <w:r w:rsidR="00D32DAE" w:rsidRPr="00D96941">
        <w:rPr>
          <w:u w:val="single"/>
        </w:rPr>
        <w:t>C</w:t>
      </w:r>
      <w:r w:rsidRPr="00D96941">
        <w:rPr>
          <w:u w:val="single"/>
        </w:rPr>
        <w:t>ondition</w:t>
      </w:r>
      <w:r>
        <w:t xml:space="preserve"> – If a finding is not isolated to a specific occurrence, condition, or event, its safety significance is typically greater. When a finding </w:t>
      </w:r>
      <w:proofErr w:type="gramStart"/>
      <w:r>
        <w:t>is capable of affecting</w:t>
      </w:r>
      <w:proofErr w:type="gramEnd"/>
      <w:r>
        <w:t xml:space="preserve"> multiple structures, systems, and components (SSCs), the number of degraded conditions has the potential to be greater than a case in which a finding is isolated to a specific SSC.</w:t>
      </w:r>
      <w:r w:rsidR="002B5FFB">
        <w:t xml:space="preserve"> The identified extent of condition should have a reasonable and sound technical basis to justify the scope.</w:t>
      </w:r>
    </w:p>
    <w:p w14:paraId="68D6272C" w14:textId="6297DC66" w:rsidR="00410459" w:rsidRDefault="00432074" w:rsidP="00410459">
      <w:pPr>
        <w:pStyle w:val="BodyText"/>
        <w:numPr>
          <w:ilvl w:val="0"/>
          <w:numId w:val="11"/>
        </w:numPr>
      </w:pPr>
      <w:r w:rsidRPr="00D96941">
        <w:rPr>
          <w:u w:val="single"/>
        </w:rPr>
        <w:t xml:space="preserve">Degree of </w:t>
      </w:r>
      <w:r w:rsidR="00D32DAE" w:rsidRPr="00D96941">
        <w:rPr>
          <w:u w:val="single"/>
        </w:rPr>
        <w:t>D</w:t>
      </w:r>
      <w:r w:rsidRPr="00D96941">
        <w:rPr>
          <w:u w:val="single"/>
        </w:rPr>
        <w:t>egrad</w:t>
      </w:r>
      <w:r w:rsidR="00D32DAE" w:rsidRPr="00D96941">
        <w:rPr>
          <w:u w:val="single"/>
        </w:rPr>
        <w:t>ation</w:t>
      </w:r>
      <w:r>
        <w:t xml:space="preserve"> – The magnitude and detailed circumstances of the degraded condition (or programmatic weakness) have a direct effect on the safety significance of the finding. As stated in IMC 0308, Attachment 3</w:t>
      </w:r>
      <w:r w:rsidR="00B26EFC">
        <w:t>,</w:t>
      </w:r>
      <w:r>
        <w:t xml:space="preserve"> “Technical Basis for th</w:t>
      </w:r>
      <w:r w:rsidR="00B26EFC">
        <w:t>e SDP,” the finding (i.e., more-than-</w:t>
      </w:r>
      <w:r>
        <w:t xml:space="preserve">minor performance deficiency) is the proximate cause of the degraded condition or programmatic weakness. Logically, the more a condition is </w:t>
      </w:r>
      <w:proofErr w:type="gramStart"/>
      <w:r>
        <w:t>degraded</w:t>
      </w:r>
      <w:proofErr w:type="gramEnd"/>
      <w:r>
        <w:t xml:space="preserve"> or program is weakened, the more safety significant the finding.</w:t>
      </w:r>
    </w:p>
    <w:p w14:paraId="4AB42037" w14:textId="76EF3002" w:rsidR="00410459" w:rsidRDefault="00432074" w:rsidP="00410459">
      <w:pPr>
        <w:pStyle w:val="BodyText"/>
        <w:numPr>
          <w:ilvl w:val="0"/>
          <w:numId w:val="11"/>
        </w:numPr>
      </w:pPr>
      <w:r w:rsidRPr="00D96941">
        <w:rPr>
          <w:u w:val="single"/>
        </w:rPr>
        <w:t xml:space="preserve">Exposure </w:t>
      </w:r>
      <w:r w:rsidR="00D32DAE" w:rsidRPr="00D96941">
        <w:rPr>
          <w:u w:val="single"/>
        </w:rPr>
        <w:t>T</w:t>
      </w:r>
      <w:r w:rsidRPr="00D96941">
        <w:rPr>
          <w:u w:val="single"/>
        </w:rPr>
        <w:t>ime</w:t>
      </w:r>
      <w:r>
        <w:t xml:space="preserve"> – Generally, the longer a finding is left uncorrected</w:t>
      </w:r>
      <w:r w:rsidR="00B26EFC">
        <w:t>,</w:t>
      </w:r>
      <w:r>
        <w:t xml:space="preserve"> the more opportunities the finding </w:t>
      </w:r>
      <w:proofErr w:type="gramStart"/>
      <w:r>
        <w:t>has to</w:t>
      </w:r>
      <w:proofErr w:type="gramEnd"/>
      <w:r>
        <w:t xml:space="preserve"> manifest itself (i.e., act as the proximate cause of a degraded condition or programmatic weakness). As such, </w:t>
      </w:r>
      <w:r w:rsidR="002B5FFB">
        <w:t xml:space="preserve">the longer the exposure time </w:t>
      </w:r>
      <w:r>
        <w:t>the more safety significant the finding.</w:t>
      </w:r>
    </w:p>
    <w:p w14:paraId="7CEC32D8" w14:textId="209A5623" w:rsidR="00410459" w:rsidRDefault="00432074" w:rsidP="00410459">
      <w:pPr>
        <w:pStyle w:val="BodyText"/>
        <w:numPr>
          <w:ilvl w:val="0"/>
          <w:numId w:val="11"/>
        </w:numPr>
      </w:pPr>
      <w:r w:rsidRPr="00D96941">
        <w:rPr>
          <w:u w:val="single"/>
        </w:rPr>
        <w:t xml:space="preserve">Recovery </w:t>
      </w:r>
      <w:r w:rsidR="00D32DAE" w:rsidRPr="00D96941">
        <w:rPr>
          <w:u w:val="single"/>
        </w:rPr>
        <w:t>A</w:t>
      </w:r>
      <w:r w:rsidRPr="00D96941">
        <w:rPr>
          <w:u w:val="single"/>
        </w:rPr>
        <w:t>ctions</w:t>
      </w:r>
      <w:r>
        <w:t xml:space="preserve"> – Even if the extent of condition, degree of the degraded condition (or programmatic weakness), and exposure time increased the safety significance of a finding, crediting established recovery actions or mitigation strategies should be appropriately considered to determine the overall significance of the finding.</w:t>
      </w:r>
    </w:p>
    <w:p w14:paraId="3199CB91" w14:textId="5BE752BB" w:rsidR="00410459" w:rsidRDefault="00432074" w:rsidP="00410459">
      <w:pPr>
        <w:pStyle w:val="BodyText"/>
        <w:numPr>
          <w:ilvl w:val="0"/>
          <w:numId w:val="11"/>
        </w:numPr>
      </w:pPr>
      <w:r w:rsidRPr="00D96941">
        <w:rPr>
          <w:u w:val="single"/>
        </w:rPr>
        <w:t xml:space="preserve">Additional Qualitative </w:t>
      </w:r>
      <w:r w:rsidR="00D32DAE" w:rsidRPr="00D96941">
        <w:rPr>
          <w:u w:val="single"/>
        </w:rPr>
        <w:t>Attributes</w:t>
      </w:r>
      <w:r>
        <w:t xml:space="preserve"> – Depending on the situation, the previous six attributes may not capture </w:t>
      </w:r>
      <w:proofErr w:type="gramStart"/>
      <w:r>
        <w:t>all of</w:t>
      </w:r>
      <w:proofErr w:type="gramEnd"/>
      <w:r>
        <w:t xml:space="preserve"> the qualitative attributes </w:t>
      </w:r>
      <w:r w:rsidR="00A72A64">
        <w:t>that may apply to</w:t>
      </w:r>
      <w:r>
        <w:t xml:space="preserve"> the finding. Therefore, additional qualitative circumstances, as appropriate, </w:t>
      </w:r>
      <w:r w:rsidR="00A72A64">
        <w:t>may be considered in the</w:t>
      </w:r>
      <w:r>
        <w:t xml:space="preserve"> </w:t>
      </w:r>
      <w:proofErr w:type="gramStart"/>
      <w:r>
        <w:t>decision making</w:t>
      </w:r>
      <w:proofErr w:type="gramEnd"/>
      <w:r>
        <w:t xml:space="preserve"> process. Any additional qualitative circumstances for management consideration should have a clear and reasonable nexus to the safety significance of the finding.</w:t>
      </w:r>
    </w:p>
    <w:p w14:paraId="49DF6EAE" w14:textId="545DBDDA" w:rsidR="00410459" w:rsidRDefault="00D96941" w:rsidP="007D1BF4">
      <w:pPr>
        <w:pStyle w:val="Heading2"/>
        <w:rPr>
          <w:u w:val="single"/>
        </w:rPr>
      </w:pPr>
      <w:r>
        <w:t>0</w:t>
      </w:r>
      <w:r w:rsidR="00432074">
        <w:t>4.</w:t>
      </w:r>
      <w:r w:rsidR="00F73261">
        <w:t>0</w:t>
      </w:r>
      <w:r w:rsidR="00225043">
        <w:t>5</w:t>
      </w:r>
      <w:r w:rsidR="00432074">
        <w:tab/>
      </w:r>
      <w:r w:rsidR="00F73261" w:rsidRPr="00F73261">
        <w:rPr>
          <w:u w:val="single"/>
        </w:rPr>
        <w:t>Integrated Risk-</w:t>
      </w:r>
      <w:r w:rsidR="00623B27">
        <w:rPr>
          <w:u w:val="single"/>
        </w:rPr>
        <w:t>Informed</w:t>
      </w:r>
      <w:r w:rsidR="00F73261" w:rsidRPr="00F73261">
        <w:rPr>
          <w:u w:val="single"/>
        </w:rPr>
        <w:t xml:space="preserve"> Decision</w:t>
      </w:r>
      <w:r w:rsidR="00623B27">
        <w:rPr>
          <w:u w:val="single"/>
        </w:rPr>
        <w:t>-</w:t>
      </w:r>
      <w:r w:rsidR="00F73261" w:rsidRPr="00F73261">
        <w:rPr>
          <w:u w:val="single"/>
        </w:rPr>
        <w:t>Making</w:t>
      </w:r>
    </w:p>
    <w:p w14:paraId="7B9EBBBB" w14:textId="4CD26FA8" w:rsidR="00410459" w:rsidRDefault="00432074" w:rsidP="00AB6544">
      <w:pPr>
        <w:pStyle w:val="BodyText3"/>
      </w:pPr>
      <w:r>
        <w:t xml:space="preserve">After the </w:t>
      </w:r>
      <w:r w:rsidR="00AD5620">
        <w:t>initial</w:t>
      </w:r>
      <w:r>
        <w:t xml:space="preserve"> evaluation and decision attributes are established, the final step of the process is to evaluate all the inputs affecting the safety significance of the</w:t>
      </w:r>
      <w:r w:rsidR="00E34E5F">
        <w:t xml:space="preserve"> </w:t>
      </w:r>
      <w:r>
        <w:t>finding and make an integrated risk-informed decision. Overall, t</w:t>
      </w:r>
      <w:r w:rsidRPr="000C7600">
        <w:t>hese decision</w:t>
      </w:r>
      <w:r>
        <w:t>-</w:t>
      </w:r>
      <w:r w:rsidRPr="000C7600">
        <w:t>makin</w:t>
      </w:r>
      <w:r>
        <w:t xml:space="preserve">g inputs </w:t>
      </w:r>
      <w:r w:rsidR="00A72A64">
        <w:t xml:space="preserve">are </w:t>
      </w:r>
      <w:r w:rsidR="00AD5620">
        <w:t>important</w:t>
      </w:r>
      <w:r w:rsidR="00A72A64">
        <w:t xml:space="preserve"> to</w:t>
      </w:r>
      <w:r>
        <w:t xml:space="preserve"> an overall </w:t>
      </w:r>
      <w:r w:rsidRPr="000C7600">
        <w:t>picture of the</w:t>
      </w:r>
      <w:r>
        <w:t xml:space="preserve"> safety significance of the finding</w:t>
      </w:r>
      <w:r w:rsidR="00AD5620">
        <w:t xml:space="preserve"> and when integrated s</w:t>
      </w:r>
      <w:r w:rsidR="00A72A64">
        <w:t xml:space="preserve">hould </w:t>
      </w:r>
      <w:r>
        <w:t>clearly d</w:t>
      </w:r>
      <w:r w:rsidR="00AD5620">
        <w:t>isplay</w:t>
      </w:r>
      <w:r w:rsidR="00A72A64">
        <w:t xml:space="preserve"> the</w:t>
      </w:r>
      <w:r>
        <w:t xml:space="preserve"> synergistic effect of the </w:t>
      </w:r>
      <w:proofErr w:type="gramStart"/>
      <w:r>
        <w:t>inputs as a whole</w:t>
      </w:r>
      <w:proofErr w:type="gramEnd"/>
      <w:r>
        <w:t>.</w:t>
      </w:r>
    </w:p>
    <w:p w14:paraId="6F60A3E6" w14:textId="3B9D04AC" w:rsidR="00410459" w:rsidRDefault="00382FF8" w:rsidP="00005805">
      <w:pPr>
        <w:pStyle w:val="Heading1"/>
      </w:pPr>
      <w:r>
        <w:t>0308</w:t>
      </w:r>
      <w:r w:rsidR="00267B08">
        <w:t>.</w:t>
      </w:r>
      <w:r w:rsidR="00C33F11">
        <w:t>03M-</w:t>
      </w:r>
      <w:r>
        <w:t>05</w:t>
      </w:r>
      <w:r>
        <w:tab/>
      </w:r>
      <w:r w:rsidR="00432074" w:rsidRPr="00924455">
        <w:t>REFERENCES</w:t>
      </w:r>
    </w:p>
    <w:p w14:paraId="1CAF8250" w14:textId="77777777" w:rsidR="00410459" w:rsidRDefault="00005805" w:rsidP="007D1BF4">
      <w:pPr>
        <w:pStyle w:val="BodyText2"/>
        <w:tabs>
          <w:tab w:val="left" w:pos="360"/>
        </w:tabs>
        <w:ind w:left="360" w:hanging="360"/>
      </w:pPr>
      <w:r>
        <w:t>1.</w:t>
      </w:r>
      <w:r>
        <w:tab/>
      </w:r>
      <w:r w:rsidR="00563285">
        <w:t xml:space="preserve">NRC </w:t>
      </w:r>
      <w:r w:rsidR="00432074">
        <w:t>Regulatory Guide 1.174, “</w:t>
      </w:r>
      <w:r w:rsidR="00432074" w:rsidRPr="00453CD0">
        <w:t>An Approach for Using Probabilistic Risk Assessment in Risk-Informed Decisions on Plant-Specific Changes to the Licensing Basis</w:t>
      </w:r>
      <w:r w:rsidR="00563285">
        <w:t>”</w:t>
      </w:r>
    </w:p>
    <w:p w14:paraId="40D5A51C" w14:textId="77777777" w:rsidR="00410459" w:rsidRDefault="007D1BF4" w:rsidP="007D1BF4">
      <w:pPr>
        <w:pStyle w:val="BodyText2"/>
        <w:tabs>
          <w:tab w:val="left" w:pos="360"/>
        </w:tabs>
        <w:ind w:left="360" w:hanging="360"/>
      </w:pPr>
      <w:r>
        <w:t>2.</w:t>
      </w:r>
      <w:r>
        <w:tab/>
      </w:r>
      <w:r w:rsidR="00432074">
        <w:t>SDP Task G</w:t>
      </w:r>
      <w:r w:rsidR="00432074" w:rsidRPr="00064694">
        <w:t>roup Report December 13, 2002 (ML023470613)</w:t>
      </w:r>
    </w:p>
    <w:p w14:paraId="07DD7307" w14:textId="77777777" w:rsidR="00410459" w:rsidRDefault="007D1BF4" w:rsidP="007D1BF4">
      <w:pPr>
        <w:pStyle w:val="BodyText2"/>
        <w:tabs>
          <w:tab w:val="left" w:pos="360"/>
        </w:tabs>
        <w:ind w:left="360" w:hanging="360"/>
      </w:pPr>
      <w:r>
        <w:t>3.</w:t>
      </w:r>
      <w:r>
        <w:tab/>
      </w:r>
      <w:r w:rsidR="00432074" w:rsidRPr="00977FDE">
        <w:t>60 FR 42622, “Use of Probabilistic Risk Assessment Methods in Nuclear Activities: Final Policy</w:t>
      </w:r>
      <w:r w:rsidR="002B5FFB">
        <w:t xml:space="preserve"> </w:t>
      </w:r>
      <w:r w:rsidR="00432074" w:rsidRPr="002B5FFB">
        <w:t xml:space="preserve">Statement,” </w:t>
      </w:r>
      <w:r w:rsidR="00432074" w:rsidRPr="002B5FFB">
        <w:rPr>
          <w:i/>
          <w:iCs/>
        </w:rPr>
        <w:t xml:space="preserve">Federal Register, </w:t>
      </w:r>
      <w:r w:rsidR="00432074" w:rsidRPr="002B5FFB">
        <w:t>Volume 60, Number 158, p. 42622, Washington, DC, August 16, 1995.</w:t>
      </w:r>
    </w:p>
    <w:p w14:paraId="76F8890C" w14:textId="1B6835F6" w:rsidR="00410459" w:rsidRDefault="007D1BF4" w:rsidP="007D1BF4">
      <w:pPr>
        <w:pStyle w:val="BodyText2"/>
        <w:tabs>
          <w:tab w:val="left" w:pos="360"/>
        </w:tabs>
        <w:ind w:left="360" w:hanging="360"/>
      </w:pPr>
      <w:r>
        <w:t>4.</w:t>
      </w:r>
      <w:r>
        <w:tab/>
      </w:r>
      <w:r w:rsidR="00432074">
        <w:t>IMC 0609 “The Significance Determination Process”</w:t>
      </w:r>
    </w:p>
    <w:p w14:paraId="484BB9FD" w14:textId="0989018F" w:rsidR="00410459" w:rsidRDefault="007D1BF4" w:rsidP="007D1BF4">
      <w:pPr>
        <w:pStyle w:val="BodyText2"/>
        <w:tabs>
          <w:tab w:val="left" w:pos="360"/>
        </w:tabs>
        <w:ind w:left="360" w:hanging="360"/>
      </w:pPr>
      <w:r>
        <w:lastRenderedPageBreak/>
        <w:t>5.</w:t>
      </w:r>
      <w:r>
        <w:tab/>
      </w:r>
      <w:r w:rsidR="00432074">
        <w:t>I</w:t>
      </w:r>
      <w:r w:rsidR="00EC489F">
        <w:t>MC</w:t>
      </w:r>
      <w:r w:rsidR="00432074">
        <w:t xml:space="preserve"> 0308, Attachment 3, “Technical Basis for the Significance Determination Process”</w:t>
      </w:r>
    </w:p>
    <w:p w14:paraId="7692128C" w14:textId="77777777" w:rsidR="00410459" w:rsidRDefault="007D1BF4" w:rsidP="007D1BF4">
      <w:pPr>
        <w:pStyle w:val="BodyText2"/>
        <w:tabs>
          <w:tab w:val="left" w:pos="360"/>
        </w:tabs>
        <w:ind w:left="360" w:hanging="360"/>
      </w:pPr>
      <w:r>
        <w:t>6.</w:t>
      </w:r>
      <w:r>
        <w:tab/>
      </w:r>
      <w:r w:rsidR="00563285">
        <w:t>Process Improvement Review of the Significance Determination Process February 2014 (ML14318A512)</w:t>
      </w:r>
    </w:p>
    <w:p w14:paraId="298F76E8" w14:textId="77777777" w:rsidR="00410459" w:rsidRDefault="007D1BF4" w:rsidP="007D1BF4">
      <w:pPr>
        <w:pStyle w:val="BodyText2"/>
        <w:tabs>
          <w:tab w:val="left" w:pos="360"/>
        </w:tabs>
        <w:ind w:left="360" w:hanging="360"/>
      </w:pPr>
      <w:r>
        <w:t>7.</w:t>
      </w:r>
      <w:r>
        <w:tab/>
      </w:r>
      <w:r w:rsidR="0003711E">
        <w:t>SECY-99-007, “Recommendations for Reactor Oversight Process Improvements”</w:t>
      </w:r>
    </w:p>
    <w:p w14:paraId="2C9E2FB1" w14:textId="77777777" w:rsidR="00410459" w:rsidRDefault="007D1BF4" w:rsidP="007D1BF4">
      <w:pPr>
        <w:pStyle w:val="BodyText2"/>
        <w:tabs>
          <w:tab w:val="left" w:pos="360"/>
        </w:tabs>
        <w:ind w:left="360" w:hanging="360"/>
      </w:pPr>
      <w:r>
        <w:t>8.</w:t>
      </w:r>
      <w:r>
        <w:tab/>
      </w:r>
      <w:r w:rsidR="004F7A7D">
        <w:t>SECY-10-0140, “Options for Revising the Construction Reactor Oversight Process Assessment Program”</w:t>
      </w:r>
    </w:p>
    <w:p w14:paraId="3BF0B91F" w14:textId="77777777" w:rsidR="00432074" w:rsidRPr="00185632" w:rsidRDefault="00432074" w:rsidP="007D1BF4">
      <w:pPr>
        <w:pStyle w:val="END"/>
      </w:pPr>
      <w:r w:rsidRPr="00185632">
        <w:t>END</w:t>
      </w:r>
    </w:p>
    <w:p w14:paraId="3BF0B920" w14:textId="77777777" w:rsidR="00432074" w:rsidRPr="00185632" w:rsidRDefault="00432074" w:rsidP="00AB6544">
      <w:pPr>
        <w:pStyle w:val="BodyText"/>
        <w:sectPr w:rsidR="00432074" w:rsidRPr="00185632" w:rsidSect="00E13411">
          <w:footerReference w:type="default" r:id="rId11"/>
          <w:pgSz w:w="12240" w:h="15840" w:code="1"/>
          <w:pgMar w:top="1440" w:right="1440" w:bottom="1440" w:left="1440" w:header="720" w:footer="720" w:gutter="0"/>
          <w:cols w:space="720"/>
          <w:noEndnote/>
          <w:docGrid w:linePitch="326"/>
        </w:sectPr>
      </w:pPr>
    </w:p>
    <w:p w14:paraId="3BF0B921" w14:textId="303B47F4" w:rsidR="00432074" w:rsidRPr="00185632" w:rsidRDefault="00432074" w:rsidP="007D1BF4">
      <w:pPr>
        <w:pStyle w:val="attachmenttitle"/>
      </w:pPr>
      <w:r w:rsidRPr="00185632">
        <w:lastRenderedPageBreak/>
        <w:t>A</w:t>
      </w:r>
      <w:r>
        <w:t>ttachment</w:t>
      </w:r>
      <w:r w:rsidRPr="00185632">
        <w:t xml:space="preserve"> 1</w:t>
      </w:r>
      <w:r w:rsidR="007D1BF4">
        <w:t xml:space="preserve">: </w:t>
      </w:r>
      <w:r w:rsidRPr="00185632">
        <w:t xml:space="preserve">Revision History </w:t>
      </w:r>
      <w:r>
        <w:t>f</w:t>
      </w:r>
      <w:r w:rsidRPr="00185632">
        <w:t>or IMC 0308, Att</w:t>
      </w:r>
      <w:r>
        <w:t>achment</w:t>
      </w:r>
      <w:r w:rsidRPr="00185632">
        <w:t xml:space="preserve"> 3, App</w:t>
      </w:r>
      <w:r>
        <w:t>endix</w:t>
      </w:r>
      <w:r w:rsidRPr="00185632">
        <w:t xml:space="preserve"> </w:t>
      </w:r>
      <w:r>
        <w:t>M</w:t>
      </w:r>
    </w:p>
    <w:tbl>
      <w:tblPr>
        <w:tblStyle w:val="IM"/>
        <w:tblW w:w="13855" w:type="dxa"/>
        <w:tblLayout w:type="fixed"/>
        <w:tblLook w:val="04A0" w:firstRow="1" w:lastRow="0" w:firstColumn="1" w:lastColumn="0" w:noHBand="0" w:noVBand="1"/>
      </w:tblPr>
      <w:tblGrid>
        <w:gridCol w:w="1523"/>
        <w:gridCol w:w="1710"/>
        <w:gridCol w:w="5812"/>
        <w:gridCol w:w="2295"/>
        <w:gridCol w:w="2515"/>
      </w:tblGrid>
      <w:tr w:rsidR="00432074" w:rsidRPr="00D35D5E" w14:paraId="3BF0B92A" w14:textId="77777777" w:rsidTr="007D1BF4">
        <w:tc>
          <w:tcPr>
            <w:tcW w:w="1523" w:type="dxa"/>
          </w:tcPr>
          <w:p w14:paraId="3BF0B923" w14:textId="77777777" w:rsidR="00432074" w:rsidRPr="00D35D5E" w:rsidRDefault="00432074" w:rsidP="007D1BF4">
            <w:pPr>
              <w:pStyle w:val="BodyText-table"/>
            </w:pPr>
            <w:r w:rsidRPr="00D35D5E">
              <w:t>Commitment Tracking Number</w:t>
            </w:r>
          </w:p>
        </w:tc>
        <w:tc>
          <w:tcPr>
            <w:tcW w:w="1710" w:type="dxa"/>
          </w:tcPr>
          <w:p w14:paraId="3BF0B924" w14:textId="77777777" w:rsidR="00432074" w:rsidRPr="00D35D5E" w:rsidRDefault="00432074" w:rsidP="007D1BF4">
            <w:pPr>
              <w:pStyle w:val="BodyText-table"/>
            </w:pPr>
            <w:r w:rsidRPr="00D35D5E">
              <w:t>Accession Number</w:t>
            </w:r>
          </w:p>
          <w:p w14:paraId="3BF0B925" w14:textId="77777777" w:rsidR="00432074" w:rsidRPr="00D35D5E" w:rsidRDefault="00432074" w:rsidP="007D1BF4">
            <w:pPr>
              <w:pStyle w:val="BodyText-table"/>
            </w:pPr>
            <w:r w:rsidRPr="00D35D5E">
              <w:t>Issue Date</w:t>
            </w:r>
          </w:p>
          <w:p w14:paraId="3BF0B926" w14:textId="77777777" w:rsidR="00432074" w:rsidRPr="00D35D5E" w:rsidRDefault="00432074" w:rsidP="007D1BF4">
            <w:pPr>
              <w:pStyle w:val="BodyText-table"/>
            </w:pPr>
            <w:r w:rsidRPr="00D35D5E">
              <w:t>Change Notice</w:t>
            </w:r>
          </w:p>
        </w:tc>
        <w:tc>
          <w:tcPr>
            <w:tcW w:w="5812" w:type="dxa"/>
          </w:tcPr>
          <w:p w14:paraId="3BF0B927" w14:textId="77777777" w:rsidR="00432074" w:rsidRPr="00D35D5E" w:rsidRDefault="00432074" w:rsidP="007D1BF4">
            <w:pPr>
              <w:pStyle w:val="BodyText-table"/>
            </w:pPr>
            <w:r w:rsidRPr="00D35D5E">
              <w:t>Description of Change</w:t>
            </w:r>
          </w:p>
        </w:tc>
        <w:tc>
          <w:tcPr>
            <w:tcW w:w="2295" w:type="dxa"/>
          </w:tcPr>
          <w:p w14:paraId="3BF0B928" w14:textId="1B6358FE" w:rsidR="00432074" w:rsidRPr="00D35D5E" w:rsidRDefault="00C33F11" w:rsidP="007D1BF4">
            <w:pPr>
              <w:pStyle w:val="BodyText-table"/>
            </w:pPr>
            <w:r>
              <w:t xml:space="preserve">Description of </w:t>
            </w:r>
            <w:r w:rsidR="00432074" w:rsidRPr="00D35D5E">
              <w:t>Training Required and Completion Date</w:t>
            </w:r>
          </w:p>
        </w:tc>
        <w:tc>
          <w:tcPr>
            <w:tcW w:w="2515" w:type="dxa"/>
          </w:tcPr>
          <w:p w14:paraId="3BF0B929" w14:textId="246D5C7F" w:rsidR="00432074" w:rsidRPr="00D35D5E" w:rsidRDefault="00432074" w:rsidP="007D1BF4">
            <w:pPr>
              <w:pStyle w:val="BodyText-table"/>
            </w:pPr>
            <w:r w:rsidRPr="00D35D5E">
              <w:t xml:space="preserve">Comment </w:t>
            </w:r>
            <w:r w:rsidR="00C33F11">
              <w:t xml:space="preserve">Resolution </w:t>
            </w:r>
            <w:r w:rsidRPr="00D35D5E">
              <w:t xml:space="preserve">and </w:t>
            </w:r>
            <w:r w:rsidR="00C33F11">
              <w:t xml:space="preserve">Closed </w:t>
            </w:r>
            <w:r w:rsidRPr="00D35D5E">
              <w:t xml:space="preserve">Feedback </w:t>
            </w:r>
            <w:r w:rsidR="00C33F11">
              <w:t>Form</w:t>
            </w:r>
            <w:r w:rsidRPr="00D35D5E">
              <w:t xml:space="preserve"> Accession Number</w:t>
            </w:r>
            <w:r w:rsidR="00C33F11">
              <w:t xml:space="preserve"> (Pre-Decisional, Non-Public Information)</w:t>
            </w:r>
          </w:p>
        </w:tc>
      </w:tr>
      <w:tr w:rsidR="00432074" w:rsidRPr="00D35D5E" w14:paraId="3BF0B933" w14:textId="77777777" w:rsidTr="007D1BF4">
        <w:tc>
          <w:tcPr>
            <w:tcW w:w="1523" w:type="dxa"/>
          </w:tcPr>
          <w:p w14:paraId="3BF0B92B" w14:textId="77777777" w:rsidR="00432074" w:rsidRPr="007D71B8" w:rsidRDefault="00432074" w:rsidP="007D1BF4">
            <w:pPr>
              <w:pStyle w:val="BodyText-table"/>
            </w:pPr>
            <w:r>
              <w:t>N/A</w:t>
            </w:r>
          </w:p>
        </w:tc>
        <w:tc>
          <w:tcPr>
            <w:tcW w:w="1710" w:type="dxa"/>
          </w:tcPr>
          <w:p w14:paraId="3BF0B92C" w14:textId="77777777" w:rsidR="00432074" w:rsidRDefault="00432074" w:rsidP="007D1BF4">
            <w:pPr>
              <w:pStyle w:val="BodyText-table"/>
            </w:pPr>
            <w:r>
              <w:t>ML</w:t>
            </w:r>
            <w:r w:rsidR="002C114D">
              <w:t>13070A253</w:t>
            </w:r>
          </w:p>
          <w:p w14:paraId="3BF0B92D" w14:textId="77777777" w:rsidR="00432074" w:rsidRDefault="00C763CF" w:rsidP="007D1BF4">
            <w:pPr>
              <w:pStyle w:val="BodyText-table"/>
            </w:pPr>
            <w:r>
              <w:t>06/11/14</w:t>
            </w:r>
          </w:p>
          <w:p w14:paraId="3BF0B92F" w14:textId="27DFB941" w:rsidR="00432074" w:rsidRPr="007D71B8" w:rsidRDefault="00C763CF" w:rsidP="00A66599">
            <w:pPr>
              <w:pStyle w:val="BodyText-table"/>
            </w:pPr>
            <w:r>
              <w:t>CN 14-012</w:t>
            </w:r>
          </w:p>
        </w:tc>
        <w:tc>
          <w:tcPr>
            <w:tcW w:w="5812" w:type="dxa"/>
          </w:tcPr>
          <w:p w14:paraId="3BF0B930" w14:textId="401250E1" w:rsidR="00432074" w:rsidRPr="007D71B8" w:rsidRDefault="00C763CF" w:rsidP="007D1BF4">
            <w:pPr>
              <w:pStyle w:val="BodyText-table"/>
            </w:pPr>
            <w:r>
              <w:t>Initial Issuance</w:t>
            </w:r>
            <w:r w:rsidR="00432074">
              <w:t xml:space="preserve">. </w:t>
            </w:r>
          </w:p>
        </w:tc>
        <w:tc>
          <w:tcPr>
            <w:tcW w:w="2295" w:type="dxa"/>
          </w:tcPr>
          <w:p w14:paraId="3BF0B931" w14:textId="77777777" w:rsidR="00432074" w:rsidRPr="00185632" w:rsidRDefault="00432074" w:rsidP="007D1BF4">
            <w:pPr>
              <w:pStyle w:val="BodyText-table"/>
            </w:pPr>
            <w:r>
              <w:t>N/A</w:t>
            </w:r>
          </w:p>
        </w:tc>
        <w:tc>
          <w:tcPr>
            <w:tcW w:w="2515" w:type="dxa"/>
          </w:tcPr>
          <w:p w14:paraId="3BF0B932" w14:textId="77777777" w:rsidR="00432074" w:rsidRDefault="00432074" w:rsidP="007D1BF4">
            <w:pPr>
              <w:pStyle w:val="BodyText-table"/>
            </w:pPr>
            <w:r>
              <w:t>ML</w:t>
            </w:r>
            <w:r w:rsidR="002C114D">
              <w:t>13263A300</w:t>
            </w:r>
          </w:p>
        </w:tc>
      </w:tr>
      <w:tr w:rsidR="00432074" w:rsidRPr="00D35D5E" w14:paraId="3BF0B939" w14:textId="77777777" w:rsidTr="007D1BF4">
        <w:tc>
          <w:tcPr>
            <w:tcW w:w="1523" w:type="dxa"/>
          </w:tcPr>
          <w:p w14:paraId="3BF0B934" w14:textId="77777777" w:rsidR="00432074" w:rsidRPr="00185632" w:rsidRDefault="00432074" w:rsidP="007D1BF4">
            <w:pPr>
              <w:pStyle w:val="BodyText-table"/>
            </w:pPr>
          </w:p>
        </w:tc>
        <w:tc>
          <w:tcPr>
            <w:tcW w:w="1710" w:type="dxa"/>
          </w:tcPr>
          <w:p w14:paraId="569BAD22" w14:textId="77777777" w:rsidR="00432074" w:rsidRDefault="00DB2043" w:rsidP="007D1BF4">
            <w:pPr>
              <w:pStyle w:val="BodyText-table"/>
            </w:pPr>
            <w:r>
              <w:t>ML18291B046</w:t>
            </w:r>
          </w:p>
          <w:p w14:paraId="203BDD27" w14:textId="795E4667" w:rsidR="00DB2043" w:rsidRDefault="00B26EFC" w:rsidP="007D1BF4">
            <w:pPr>
              <w:pStyle w:val="BodyText-table"/>
            </w:pPr>
            <w:r>
              <w:t>01/10/19</w:t>
            </w:r>
          </w:p>
          <w:p w14:paraId="3BF0B935" w14:textId="30BFCF03" w:rsidR="00DB2043" w:rsidRPr="00185632" w:rsidRDefault="00DB2043" w:rsidP="007D1BF4">
            <w:pPr>
              <w:pStyle w:val="BodyText-table"/>
            </w:pPr>
            <w:r>
              <w:t xml:space="preserve">CN </w:t>
            </w:r>
            <w:r w:rsidR="00B26EFC">
              <w:t>19-002</w:t>
            </w:r>
          </w:p>
        </w:tc>
        <w:tc>
          <w:tcPr>
            <w:tcW w:w="5812" w:type="dxa"/>
          </w:tcPr>
          <w:p w14:paraId="3BF0B936" w14:textId="4FDF9A0F" w:rsidR="00432074" w:rsidRPr="00185632" w:rsidRDefault="00862AB6" w:rsidP="007D1BF4">
            <w:pPr>
              <w:pStyle w:val="BodyText-table"/>
            </w:pPr>
            <w:r>
              <w:t xml:space="preserve">Revised to </w:t>
            </w:r>
            <w:bookmarkStart w:id="7" w:name="_Hlk528315740"/>
            <w:r>
              <w:t>conform with changes in IMC 0609 Appendix M</w:t>
            </w:r>
            <w:bookmarkEnd w:id="7"/>
            <w:r>
              <w:t xml:space="preserve"> (e.g., the re-naming of the Initial Evaluation). Events since original issuance are added to the Background section.</w:t>
            </w:r>
          </w:p>
        </w:tc>
        <w:tc>
          <w:tcPr>
            <w:tcW w:w="2295" w:type="dxa"/>
          </w:tcPr>
          <w:p w14:paraId="3BF0B937" w14:textId="0CFCEB0D" w:rsidR="00432074" w:rsidRPr="00185632" w:rsidRDefault="000E6DF8" w:rsidP="007D1BF4">
            <w:pPr>
              <w:pStyle w:val="BodyText-table"/>
            </w:pPr>
            <w:r>
              <w:t>N/A</w:t>
            </w:r>
          </w:p>
        </w:tc>
        <w:tc>
          <w:tcPr>
            <w:tcW w:w="2515" w:type="dxa"/>
          </w:tcPr>
          <w:p w14:paraId="3BF0B938" w14:textId="244A1A56" w:rsidR="00432074" w:rsidRPr="00D35D5E" w:rsidRDefault="00906368" w:rsidP="007D1BF4">
            <w:pPr>
              <w:pStyle w:val="BodyText-table"/>
            </w:pPr>
            <w:r>
              <w:t>ML18299A105</w:t>
            </w:r>
          </w:p>
        </w:tc>
      </w:tr>
      <w:tr w:rsidR="00E0756C" w:rsidRPr="00D35D5E" w14:paraId="3AD0B6AC" w14:textId="77777777" w:rsidTr="007D1BF4">
        <w:tc>
          <w:tcPr>
            <w:tcW w:w="1523" w:type="dxa"/>
          </w:tcPr>
          <w:p w14:paraId="220B6B70" w14:textId="57B969AD" w:rsidR="00E0756C" w:rsidRPr="00185632" w:rsidRDefault="00E0756C" w:rsidP="007D1BF4">
            <w:pPr>
              <w:pStyle w:val="BodyText-table"/>
            </w:pPr>
            <w:r>
              <w:t>N/A</w:t>
            </w:r>
          </w:p>
        </w:tc>
        <w:tc>
          <w:tcPr>
            <w:tcW w:w="1710" w:type="dxa"/>
          </w:tcPr>
          <w:p w14:paraId="188A9484" w14:textId="15AE7BD5" w:rsidR="007D1BF4" w:rsidRDefault="00E0756C" w:rsidP="007D1BF4">
            <w:pPr>
              <w:pStyle w:val="BodyText-table"/>
            </w:pPr>
            <w:r>
              <w:t>ML</w:t>
            </w:r>
            <w:r w:rsidR="00A53750">
              <w:t>24214A205</w:t>
            </w:r>
          </w:p>
          <w:p w14:paraId="4F838A5F" w14:textId="0BC8C556" w:rsidR="00E0756C" w:rsidRDefault="00FB3592" w:rsidP="007D1BF4">
            <w:pPr>
              <w:pStyle w:val="BodyText-table"/>
            </w:pPr>
            <w:r>
              <w:t>10/23/24</w:t>
            </w:r>
          </w:p>
          <w:p w14:paraId="2B256235" w14:textId="6C1F7592" w:rsidR="007D1BF4" w:rsidRPr="00185632" w:rsidRDefault="007D1BF4" w:rsidP="007D1BF4">
            <w:pPr>
              <w:pStyle w:val="BodyText-table"/>
            </w:pPr>
            <w:r>
              <w:t xml:space="preserve">CN </w:t>
            </w:r>
            <w:r w:rsidR="00FB3592">
              <w:t>24-030</w:t>
            </w:r>
          </w:p>
        </w:tc>
        <w:tc>
          <w:tcPr>
            <w:tcW w:w="5812" w:type="dxa"/>
          </w:tcPr>
          <w:p w14:paraId="54355FC6" w14:textId="25E8FC21" w:rsidR="00E0756C" w:rsidRPr="00185632" w:rsidRDefault="00E0756C" w:rsidP="007D1BF4">
            <w:pPr>
              <w:pStyle w:val="BodyText-table"/>
            </w:pPr>
            <w:r>
              <w:t>Completed 5-year review with editorial changes only.</w:t>
            </w:r>
          </w:p>
        </w:tc>
        <w:tc>
          <w:tcPr>
            <w:tcW w:w="2295" w:type="dxa"/>
          </w:tcPr>
          <w:p w14:paraId="1EA80493" w14:textId="761D573A" w:rsidR="00E0756C" w:rsidRPr="00185632" w:rsidRDefault="00E0756C" w:rsidP="007D1BF4">
            <w:pPr>
              <w:pStyle w:val="BodyText-table"/>
            </w:pPr>
            <w:r>
              <w:t>None</w:t>
            </w:r>
          </w:p>
        </w:tc>
        <w:tc>
          <w:tcPr>
            <w:tcW w:w="2515" w:type="dxa"/>
          </w:tcPr>
          <w:p w14:paraId="2EC4467B" w14:textId="5EA832B8" w:rsidR="00E0756C" w:rsidRPr="00D35D5E" w:rsidRDefault="00E0756C" w:rsidP="007D1BF4">
            <w:pPr>
              <w:pStyle w:val="BodyText-table"/>
            </w:pPr>
            <w:r>
              <w:t>N/A</w:t>
            </w:r>
          </w:p>
        </w:tc>
      </w:tr>
    </w:tbl>
    <w:p w14:paraId="3BF0B941" w14:textId="77777777" w:rsidR="00185632" w:rsidRPr="00C763CF" w:rsidRDefault="00185632" w:rsidP="00A66599">
      <w:pPr>
        <w:pStyle w:val="BodyText"/>
      </w:pPr>
    </w:p>
    <w:sectPr w:rsidR="00185632" w:rsidRPr="00C763CF" w:rsidSect="00DB2043">
      <w:headerReference w:type="even" r:id="rId12"/>
      <w:headerReference w:type="default" r:id="rId13"/>
      <w:headerReference w:type="first" r:id="rId14"/>
      <w:footerReference w:type="first" r:id="rId15"/>
      <w:pgSz w:w="15840" w:h="12240" w:orient="landscape" w:code="1"/>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DE28A" w14:textId="77777777" w:rsidR="00B86E18" w:rsidRDefault="00B86E18">
      <w:r>
        <w:separator/>
      </w:r>
    </w:p>
  </w:endnote>
  <w:endnote w:type="continuationSeparator" w:id="0">
    <w:p w14:paraId="2462D72B" w14:textId="77777777" w:rsidR="00B86E18" w:rsidRDefault="00B86E18">
      <w:r>
        <w:continuationSeparator/>
      </w:r>
    </w:p>
  </w:endnote>
  <w:endnote w:type="continuationNotice" w:id="1">
    <w:p w14:paraId="406ABC1E" w14:textId="77777777" w:rsidR="00B86E18" w:rsidRDefault="00B86E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0B946" w14:textId="3DAFF04B" w:rsidR="00D96941" w:rsidRPr="00B42A3F" w:rsidRDefault="00D96941" w:rsidP="00185632">
    <w:pPr>
      <w:pStyle w:val="Footer"/>
      <w:tabs>
        <w:tab w:val="clear" w:pos="4320"/>
        <w:tab w:val="clear" w:pos="8640"/>
        <w:tab w:val="center" w:pos="4680"/>
        <w:tab w:val="right" w:pos="9360"/>
      </w:tabs>
    </w:pPr>
    <w:r w:rsidRPr="00B42A3F">
      <w:t>Issue Date:</w:t>
    </w:r>
    <w:r w:rsidR="001149E0">
      <w:t xml:space="preserve"> </w:t>
    </w:r>
    <w:r w:rsidR="00FB3592">
      <w:t>10/23/24</w:t>
    </w:r>
    <w:r w:rsidRPr="00B42A3F">
      <w:tab/>
    </w:r>
    <w:r w:rsidRPr="00B42A3F">
      <w:fldChar w:fldCharType="begin"/>
    </w:r>
    <w:r w:rsidRPr="00B42A3F">
      <w:instrText xml:space="preserve"> PAGE   \* MERGEFORMAT </w:instrText>
    </w:r>
    <w:r w:rsidRPr="00B42A3F">
      <w:fldChar w:fldCharType="separate"/>
    </w:r>
    <w:r w:rsidR="006C0FA3">
      <w:rPr>
        <w:noProof/>
      </w:rPr>
      <w:t>1</w:t>
    </w:r>
    <w:r w:rsidRPr="00B42A3F">
      <w:fldChar w:fldCharType="end"/>
    </w:r>
    <w:r w:rsidRPr="00B42A3F">
      <w:tab/>
      <w:t xml:space="preserve">0308 </w:t>
    </w:r>
    <w:proofErr w:type="spellStart"/>
    <w:r w:rsidRPr="00B42A3F">
      <w:t>Att</w:t>
    </w:r>
    <w:proofErr w:type="spellEnd"/>
    <w:r w:rsidRPr="00B42A3F">
      <w:t xml:space="preserve"> 3 </w:t>
    </w:r>
    <w:r>
      <w:t>App 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0B94A" w14:textId="718CB2B0" w:rsidR="00D96941" w:rsidRPr="00B42A3F" w:rsidRDefault="00D96941" w:rsidP="00D84CB6">
    <w:pPr>
      <w:pStyle w:val="Footer"/>
      <w:tabs>
        <w:tab w:val="clear" w:pos="4320"/>
        <w:tab w:val="clear" w:pos="8640"/>
        <w:tab w:val="center" w:pos="6480"/>
        <w:tab w:val="right" w:pos="12960"/>
      </w:tabs>
    </w:pPr>
    <w:r w:rsidRPr="00B42A3F">
      <w:t xml:space="preserve">Issue Date: </w:t>
    </w:r>
    <w:r w:rsidR="00FB3592">
      <w:t>10/23/24</w:t>
    </w:r>
    <w:r w:rsidRPr="00B42A3F">
      <w:tab/>
      <w:t>Att1-</w:t>
    </w:r>
    <w:r w:rsidRPr="00B42A3F">
      <w:fldChar w:fldCharType="begin"/>
    </w:r>
    <w:r w:rsidRPr="00B42A3F">
      <w:instrText xml:space="preserve"> PAGE   \* MERGEFORMAT </w:instrText>
    </w:r>
    <w:r w:rsidRPr="00B42A3F">
      <w:fldChar w:fldCharType="separate"/>
    </w:r>
    <w:r w:rsidR="006C0FA3">
      <w:rPr>
        <w:noProof/>
      </w:rPr>
      <w:t>1</w:t>
    </w:r>
    <w:r w:rsidRPr="00B42A3F">
      <w:fldChar w:fldCharType="end"/>
    </w:r>
    <w:r>
      <w:tab/>
      <w:t xml:space="preserve">0308 </w:t>
    </w:r>
    <w:proofErr w:type="spellStart"/>
    <w:r>
      <w:t>Att</w:t>
    </w:r>
    <w:proofErr w:type="spellEnd"/>
    <w:r>
      <w:t xml:space="preserve"> 3 App 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69A09" w14:textId="77777777" w:rsidR="00B86E18" w:rsidRDefault="00B86E18">
      <w:r>
        <w:separator/>
      </w:r>
    </w:p>
  </w:footnote>
  <w:footnote w:type="continuationSeparator" w:id="0">
    <w:p w14:paraId="7A8B867C" w14:textId="77777777" w:rsidR="00B86E18" w:rsidRDefault="00B86E18">
      <w:r>
        <w:continuationSeparator/>
      </w:r>
    </w:p>
  </w:footnote>
  <w:footnote w:type="continuationNotice" w:id="1">
    <w:p w14:paraId="59869BA7" w14:textId="77777777" w:rsidR="00B86E18" w:rsidRDefault="00B86E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0B947" w14:textId="77777777" w:rsidR="00D96941" w:rsidRDefault="00D969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0B948" w14:textId="77777777" w:rsidR="00D96941" w:rsidRDefault="00D969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0B949" w14:textId="77777777" w:rsidR="00D96941" w:rsidRDefault="00D96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9B8BEB4"/>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C4380FDC"/>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54AF970"/>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1CA87CAE"/>
    <w:multiLevelType w:val="hybridMultilevel"/>
    <w:tmpl w:val="D2941D54"/>
    <w:lvl w:ilvl="0" w:tplc="A9F21974">
      <w:start w:val="7"/>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D64332E"/>
    <w:multiLevelType w:val="hybridMultilevel"/>
    <w:tmpl w:val="4942D322"/>
    <w:lvl w:ilvl="0" w:tplc="84AE6E86">
      <w:start w:val="1"/>
      <w:numFmt w:val="decimal"/>
      <w:lvlText w:val="%1."/>
      <w:lvlJc w:val="left"/>
      <w:pPr>
        <w:tabs>
          <w:tab w:val="num" w:pos="720"/>
        </w:tabs>
        <w:ind w:left="720" w:hanging="720"/>
      </w:pPr>
      <w:rPr>
        <w:rFonts w:ascii="Arial" w:hAnsi="Arial" w:hint="default"/>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A65E90"/>
    <w:multiLevelType w:val="hybridMultilevel"/>
    <w:tmpl w:val="BE26570A"/>
    <w:lvl w:ilvl="0" w:tplc="F496AF6C">
      <w:start w:val="1"/>
      <w:numFmt w:val="bullet"/>
      <w:pStyle w:val="ListBullet2"/>
      <w:lvlText w:val=""/>
      <w:lvlJc w:val="left"/>
      <w:pPr>
        <w:ind w:left="720" w:hanging="360"/>
      </w:pPr>
      <w:rPr>
        <w:rFonts w:ascii="Symbol" w:hAnsi="Symbol" w:hint="default"/>
      </w:rPr>
    </w:lvl>
    <w:lvl w:ilvl="1" w:tplc="8C6A3216">
      <w:start w:val="1"/>
      <w:numFmt w:val="bullet"/>
      <w:pStyle w:val="ListBullet3"/>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7D5C4B"/>
    <w:multiLevelType w:val="hybridMultilevel"/>
    <w:tmpl w:val="2F9E44A2"/>
    <w:lvl w:ilvl="0" w:tplc="A7A848EE">
      <w:start w:val="6"/>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5F41AE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3E810F34"/>
    <w:multiLevelType w:val="hybridMultilevel"/>
    <w:tmpl w:val="BB82FC9A"/>
    <w:lvl w:ilvl="0" w:tplc="25C4204C">
      <w:start w:val="4"/>
      <w:numFmt w:val="bullet"/>
      <w:pStyle w:val="ListBullet4"/>
      <w:lvlText w:val="-"/>
      <w:lvlJc w:val="left"/>
      <w:pPr>
        <w:ind w:left="1930" w:hanging="360"/>
      </w:pPr>
      <w:rPr>
        <w:rFonts w:ascii="Arial" w:eastAsia="Times New Roman" w:hAnsi="Arial" w:cs="Arial" w:hint="default"/>
      </w:rPr>
    </w:lvl>
    <w:lvl w:ilvl="1" w:tplc="04090003">
      <w:start w:val="1"/>
      <w:numFmt w:val="bullet"/>
      <w:lvlText w:val="o"/>
      <w:lvlJc w:val="left"/>
      <w:pPr>
        <w:ind w:left="2650" w:hanging="360"/>
      </w:pPr>
      <w:rPr>
        <w:rFonts w:ascii="Courier New" w:hAnsi="Courier New" w:cs="Courier New" w:hint="default"/>
      </w:rPr>
    </w:lvl>
    <w:lvl w:ilvl="2" w:tplc="04090005" w:tentative="1">
      <w:start w:val="1"/>
      <w:numFmt w:val="bullet"/>
      <w:lvlText w:val=""/>
      <w:lvlJc w:val="left"/>
      <w:pPr>
        <w:ind w:left="3370" w:hanging="360"/>
      </w:pPr>
      <w:rPr>
        <w:rFonts w:ascii="Wingdings" w:hAnsi="Wingdings" w:hint="default"/>
      </w:rPr>
    </w:lvl>
    <w:lvl w:ilvl="3" w:tplc="04090001" w:tentative="1">
      <w:start w:val="1"/>
      <w:numFmt w:val="bullet"/>
      <w:lvlText w:val=""/>
      <w:lvlJc w:val="left"/>
      <w:pPr>
        <w:ind w:left="4090" w:hanging="360"/>
      </w:pPr>
      <w:rPr>
        <w:rFonts w:ascii="Symbol" w:hAnsi="Symbol" w:hint="default"/>
      </w:rPr>
    </w:lvl>
    <w:lvl w:ilvl="4" w:tplc="04090003" w:tentative="1">
      <w:start w:val="1"/>
      <w:numFmt w:val="bullet"/>
      <w:lvlText w:val="o"/>
      <w:lvlJc w:val="left"/>
      <w:pPr>
        <w:ind w:left="4810" w:hanging="360"/>
      </w:pPr>
      <w:rPr>
        <w:rFonts w:ascii="Courier New" w:hAnsi="Courier New" w:cs="Courier New" w:hint="default"/>
      </w:rPr>
    </w:lvl>
    <w:lvl w:ilvl="5" w:tplc="04090005" w:tentative="1">
      <w:start w:val="1"/>
      <w:numFmt w:val="bullet"/>
      <w:lvlText w:val=""/>
      <w:lvlJc w:val="left"/>
      <w:pPr>
        <w:ind w:left="5530" w:hanging="360"/>
      </w:pPr>
      <w:rPr>
        <w:rFonts w:ascii="Wingdings" w:hAnsi="Wingdings" w:hint="default"/>
      </w:rPr>
    </w:lvl>
    <w:lvl w:ilvl="6" w:tplc="04090001" w:tentative="1">
      <w:start w:val="1"/>
      <w:numFmt w:val="bullet"/>
      <w:lvlText w:val=""/>
      <w:lvlJc w:val="left"/>
      <w:pPr>
        <w:ind w:left="6250" w:hanging="360"/>
      </w:pPr>
      <w:rPr>
        <w:rFonts w:ascii="Symbol" w:hAnsi="Symbol" w:hint="default"/>
      </w:rPr>
    </w:lvl>
    <w:lvl w:ilvl="7" w:tplc="04090003" w:tentative="1">
      <w:start w:val="1"/>
      <w:numFmt w:val="bullet"/>
      <w:lvlText w:val="o"/>
      <w:lvlJc w:val="left"/>
      <w:pPr>
        <w:ind w:left="6970" w:hanging="360"/>
      </w:pPr>
      <w:rPr>
        <w:rFonts w:ascii="Courier New" w:hAnsi="Courier New" w:cs="Courier New" w:hint="default"/>
      </w:rPr>
    </w:lvl>
    <w:lvl w:ilvl="8" w:tplc="04090005" w:tentative="1">
      <w:start w:val="1"/>
      <w:numFmt w:val="bullet"/>
      <w:lvlText w:val=""/>
      <w:lvlJc w:val="left"/>
      <w:pPr>
        <w:ind w:left="7690" w:hanging="360"/>
      </w:pPr>
      <w:rPr>
        <w:rFonts w:ascii="Wingdings" w:hAnsi="Wingdings" w:hint="default"/>
      </w:rPr>
    </w:lvl>
  </w:abstractNum>
  <w:abstractNum w:abstractNumId="9" w15:restartNumberingAfterBreak="0">
    <w:nsid w:val="3F932551"/>
    <w:multiLevelType w:val="hybridMultilevel"/>
    <w:tmpl w:val="D4FA14B4"/>
    <w:lvl w:ilvl="0" w:tplc="B1F2385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230D46"/>
    <w:multiLevelType w:val="multilevel"/>
    <w:tmpl w:val="AC7C9C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68445A"/>
    <w:multiLevelType w:val="hybridMultilevel"/>
    <w:tmpl w:val="6B0C4CB6"/>
    <w:lvl w:ilvl="0" w:tplc="23B2E16C">
      <w:start w:val="8"/>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FEE7D81"/>
    <w:multiLevelType w:val="hybridMultilevel"/>
    <w:tmpl w:val="EBF84194"/>
    <w:lvl w:ilvl="0" w:tplc="9F726DF6">
      <w:start w:val="5"/>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82B14C0"/>
    <w:multiLevelType w:val="hybridMultilevel"/>
    <w:tmpl w:val="8F3A05DA"/>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093628860">
    <w:abstractNumId w:val="4"/>
  </w:num>
  <w:num w:numId="2" w16cid:durableId="1222405412">
    <w:abstractNumId w:val="10"/>
  </w:num>
  <w:num w:numId="3" w16cid:durableId="139462126">
    <w:abstractNumId w:val="13"/>
  </w:num>
  <w:num w:numId="4" w16cid:durableId="1589000584">
    <w:abstractNumId w:val="8"/>
  </w:num>
  <w:num w:numId="5" w16cid:durableId="678846318">
    <w:abstractNumId w:val="5"/>
  </w:num>
  <w:num w:numId="6" w16cid:durableId="514421963">
    <w:abstractNumId w:val="9"/>
  </w:num>
  <w:num w:numId="7" w16cid:durableId="1409109554">
    <w:abstractNumId w:val="12"/>
  </w:num>
  <w:num w:numId="8" w16cid:durableId="1604918570">
    <w:abstractNumId w:val="6"/>
  </w:num>
  <w:num w:numId="9" w16cid:durableId="200635615">
    <w:abstractNumId w:val="3"/>
  </w:num>
  <w:num w:numId="10" w16cid:durableId="189805917">
    <w:abstractNumId w:val="11"/>
  </w:num>
  <w:num w:numId="11" w16cid:durableId="498346671">
    <w:abstractNumId w:val="7"/>
  </w:num>
  <w:num w:numId="12" w16cid:durableId="1509635982">
    <w:abstractNumId w:val="2"/>
  </w:num>
  <w:num w:numId="13" w16cid:durableId="717822086">
    <w:abstractNumId w:val="5"/>
  </w:num>
  <w:num w:numId="14" w16cid:durableId="360663717">
    <w:abstractNumId w:val="1"/>
  </w:num>
  <w:num w:numId="15" w16cid:durableId="1303005533">
    <w:abstractNumId w:val="5"/>
  </w:num>
  <w:num w:numId="16" w16cid:durableId="1560170895">
    <w:abstractNumId w:val="5"/>
  </w:num>
  <w:num w:numId="17" w16cid:durableId="1438137300">
    <w:abstractNumId w:val="0"/>
  </w:num>
  <w:num w:numId="18" w16cid:durableId="155803431">
    <w:abstractNumId w:val="8"/>
  </w:num>
  <w:num w:numId="19" w16cid:durableId="1406343316">
    <w:abstractNumId w:val="8"/>
  </w:num>
  <w:num w:numId="20" w16cid:durableId="1166437906">
    <w:abstractNumId w:val="8"/>
  </w:num>
  <w:num w:numId="21" w16cid:durableId="1776826363">
    <w:abstractNumId w:val="8"/>
  </w:num>
  <w:num w:numId="22" w16cid:durableId="3173048">
    <w:abstractNumId w:val="8"/>
  </w:num>
  <w:num w:numId="23" w16cid:durableId="1194997112">
    <w:abstractNumId w:val="8"/>
  </w:num>
  <w:num w:numId="24" w16cid:durableId="1024862006">
    <w:abstractNumId w:val="8"/>
  </w:num>
  <w:num w:numId="25" w16cid:durableId="935092214">
    <w:abstractNumId w:val="8"/>
  </w:num>
  <w:num w:numId="26" w16cid:durableId="163992071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30"/>
  <w:embedSystemFonts/>
  <w:bordersDoNotSurroundHeader/>
  <w:bordersDoNotSurroundFooter/>
  <w:hideSpellingErrors/>
  <w:hideGrammaticalError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C79"/>
    <w:rsid w:val="00002D8C"/>
    <w:rsid w:val="00005805"/>
    <w:rsid w:val="00020653"/>
    <w:rsid w:val="00024295"/>
    <w:rsid w:val="000318E8"/>
    <w:rsid w:val="000341DB"/>
    <w:rsid w:val="0003711E"/>
    <w:rsid w:val="00041F0C"/>
    <w:rsid w:val="00047FA4"/>
    <w:rsid w:val="00050851"/>
    <w:rsid w:val="00050E2F"/>
    <w:rsid w:val="00051223"/>
    <w:rsid w:val="00061C74"/>
    <w:rsid w:val="00064694"/>
    <w:rsid w:val="0007627B"/>
    <w:rsid w:val="00076EEF"/>
    <w:rsid w:val="00077445"/>
    <w:rsid w:val="00080401"/>
    <w:rsid w:val="000A2DD5"/>
    <w:rsid w:val="000A33C3"/>
    <w:rsid w:val="000A38B2"/>
    <w:rsid w:val="000A3A50"/>
    <w:rsid w:val="000B0385"/>
    <w:rsid w:val="000B2937"/>
    <w:rsid w:val="000B407D"/>
    <w:rsid w:val="000C3A73"/>
    <w:rsid w:val="000C7600"/>
    <w:rsid w:val="000C7CC0"/>
    <w:rsid w:val="000E2C37"/>
    <w:rsid w:val="000E4E15"/>
    <w:rsid w:val="000E6DF8"/>
    <w:rsid w:val="000F2300"/>
    <w:rsid w:val="001046ED"/>
    <w:rsid w:val="00106BBA"/>
    <w:rsid w:val="00107D3A"/>
    <w:rsid w:val="001149E0"/>
    <w:rsid w:val="001152D0"/>
    <w:rsid w:val="001211A8"/>
    <w:rsid w:val="0013088E"/>
    <w:rsid w:val="00132C41"/>
    <w:rsid w:val="00134FCB"/>
    <w:rsid w:val="00141892"/>
    <w:rsid w:val="00142297"/>
    <w:rsid w:val="00142AA7"/>
    <w:rsid w:val="00144FB8"/>
    <w:rsid w:val="00151396"/>
    <w:rsid w:val="00160288"/>
    <w:rsid w:val="00163536"/>
    <w:rsid w:val="00163BD8"/>
    <w:rsid w:val="00163C5B"/>
    <w:rsid w:val="001658E7"/>
    <w:rsid w:val="00174A3A"/>
    <w:rsid w:val="00180BCC"/>
    <w:rsid w:val="001824BD"/>
    <w:rsid w:val="0018348B"/>
    <w:rsid w:val="001839B6"/>
    <w:rsid w:val="00184725"/>
    <w:rsid w:val="001853AB"/>
    <w:rsid w:val="00185632"/>
    <w:rsid w:val="00185995"/>
    <w:rsid w:val="001915AC"/>
    <w:rsid w:val="001932E4"/>
    <w:rsid w:val="001A5D93"/>
    <w:rsid w:val="001A6205"/>
    <w:rsid w:val="001B187F"/>
    <w:rsid w:val="001B1FBF"/>
    <w:rsid w:val="001B3321"/>
    <w:rsid w:val="001B5A56"/>
    <w:rsid w:val="001B5FE8"/>
    <w:rsid w:val="001B7921"/>
    <w:rsid w:val="001C2E75"/>
    <w:rsid w:val="001E0C4B"/>
    <w:rsid w:val="001E438A"/>
    <w:rsid w:val="001F5764"/>
    <w:rsid w:val="00200FB5"/>
    <w:rsid w:val="00201638"/>
    <w:rsid w:val="002056C5"/>
    <w:rsid w:val="0021290E"/>
    <w:rsid w:val="00213070"/>
    <w:rsid w:val="002158F6"/>
    <w:rsid w:val="00222C27"/>
    <w:rsid w:val="00225043"/>
    <w:rsid w:val="00231E2A"/>
    <w:rsid w:val="0024583A"/>
    <w:rsid w:val="00245ED9"/>
    <w:rsid w:val="00252B45"/>
    <w:rsid w:val="002621B2"/>
    <w:rsid w:val="00267B08"/>
    <w:rsid w:val="002712C7"/>
    <w:rsid w:val="00293B4F"/>
    <w:rsid w:val="002955D8"/>
    <w:rsid w:val="002B5FFB"/>
    <w:rsid w:val="002B6E05"/>
    <w:rsid w:val="002C114D"/>
    <w:rsid w:val="002D1D73"/>
    <w:rsid w:val="002D2896"/>
    <w:rsid w:val="002E6CBD"/>
    <w:rsid w:val="00301F4B"/>
    <w:rsid w:val="00306B4F"/>
    <w:rsid w:val="003142E4"/>
    <w:rsid w:val="00316692"/>
    <w:rsid w:val="00320487"/>
    <w:rsid w:val="00322566"/>
    <w:rsid w:val="00332C2E"/>
    <w:rsid w:val="00334379"/>
    <w:rsid w:val="00336DEB"/>
    <w:rsid w:val="0034114C"/>
    <w:rsid w:val="003463EA"/>
    <w:rsid w:val="003669A9"/>
    <w:rsid w:val="003750CB"/>
    <w:rsid w:val="00381448"/>
    <w:rsid w:val="0038170E"/>
    <w:rsid w:val="00382FF8"/>
    <w:rsid w:val="00393A38"/>
    <w:rsid w:val="00395DBC"/>
    <w:rsid w:val="003A250D"/>
    <w:rsid w:val="003A35E7"/>
    <w:rsid w:val="003B1866"/>
    <w:rsid w:val="003B2C0E"/>
    <w:rsid w:val="003F5848"/>
    <w:rsid w:val="003F6631"/>
    <w:rsid w:val="0040027B"/>
    <w:rsid w:val="004023A9"/>
    <w:rsid w:val="00410459"/>
    <w:rsid w:val="00412836"/>
    <w:rsid w:val="00414515"/>
    <w:rsid w:val="0041631C"/>
    <w:rsid w:val="00417FE4"/>
    <w:rsid w:val="004214A6"/>
    <w:rsid w:val="004271E0"/>
    <w:rsid w:val="00432074"/>
    <w:rsid w:val="00453CD0"/>
    <w:rsid w:val="00460779"/>
    <w:rsid w:val="00470EB9"/>
    <w:rsid w:val="004725C3"/>
    <w:rsid w:val="00477331"/>
    <w:rsid w:val="00483A61"/>
    <w:rsid w:val="004877EA"/>
    <w:rsid w:val="00497C7B"/>
    <w:rsid w:val="004A770D"/>
    <w:rsid w:val="004C1CDD"/>
    <w:rsid w:val="004C44DD"/>
    <w:rsid w:val="004D65B8"/>
    <w:rsid w:val="004D72F0"/>
    <w:rsid w:val="004D7AD5"/>
    <w:rsid w:val="004F5EED"/>
    <w:rsid w:val="004F7A7D"/>
    <w:rsid w:val="00507603"/>
    <w:rsid w:val="00511779"/>
    <w:rsid w:val="005204C2"/>
    <w:rsid w:val="00541C31"/>
    <w:rsid w:val="00550A42"/>
    <w:rsid w:val="0055648E"/>
    <w:rsid w:val="00563285"/>
    <w:rsid w:val="00571719"/>
    <w:rsid w:val="005729C6"/>
    <w:rsid w:val="00576937"/>
    <w:rsid w:val="0057797A"/>
    <w:rsid w:val="005866F6"/>
    <w:rsid w:val="00596E5A"/>
    <w:rsid w:val="005A0B7A"/>
    <w:rsid w:val="005A0D34"/>
    <w:rsid w:val="005D404D"/>
    <w:rsid w:val="005E7F90"/>
    <w:rsid w:val="00606436"/>
    <w:rsid w:val="00606CE8"/>
    <w:rsid w:val="006159C5"/>
    <w:rsid w:val="00623B27"/>
    <w:rsid w:val="0062780C"/>
    <w:rsid w:val="0063199E"/>
    <w:rsid w:val="00635088"/>
    <w:rsid w:val="00637E20"/>
    <w:rsid w:val="0064452E"/>
    <w:rsid w:val="0064692B"/>
    <w:rsid w:val="00653499"/>
    <w:rsid w:val="006576FE"/>
    <w:rsid w:val="00665A30"/>
    <w:rsid w:val="006664C0"/>
    <w:rsid w:val="00674DAA"/>
    <w:rsid w:val="00674EB7"/>
    <w:rsid w:val="00677913"/>
    <w:rsid w:val="00680F58"/>
    <w:rsid w:val="00681D34"/>
    <w:rsid w:val="0069134F"/>
    <w:rsid w:val="00692047"/>
    <w:rsid w:val="00692A9E"/>
    <w:rsid w:val="006A4C88"/>
    <w:rsid w:val="006A7642"/>
    <w:rsid w:val="006A786D"/>
    <w:rsid w:val="006B29D7"/>
    <w:rsid w:val="006B4216"/>
    <w:rsid w:val="006C0715"/>
    <w:rsid w:val="006C0FA3"/>
    <w:rsid w:val="006C7370"/>
    <w:rsid w:val="006D16DC"/>
    <w:rsid w:val="006D5BF2"/>
    <w:rsid w:val="006D69BB"/>
    <w:rsid w:val="006E0B72"/>
    <w:rsid w:val="006E1E8A"/>
    <w:rsid w:val="006E4D51"/>
    <w:rsid w:val="006E5DFE"/>
    <w:rsid w:val="006E6E7D"/>
    <w:rsid w:val="006F5CCB"/>
    <w:rsid w:val="00702D76"/>
    <w:rsid w:val="00704B78"/>
    <w:rsid w:val="0071271F"/>
    <w:rsid w:val="00714F34"/>
    <w:rsid w:val="0072276B"/>
    <w:rsid w:val="007317E9"/>
    <w:rsid w:val="007439D3"/>
    <w:rsid w:val="007474E0"/>
    <w:rsid w:val="00753145"/>
    <w:rsid w:val="00770450"/>
    <w:rsid w:val="00770543"/>
    <w:rsid w:val="007746E3"/>
    <w:rsid w:val="00782579"/>
    <w:rsid w:val="0078268F"/>
    <w:rsid w:val="0078615E"/>
    <w:rsid w:val="007908C7"/>
    <w:rsid w:val="00795EE6"/>
    <w:rsid w:val="007975C6"/>
    <w:rsid w:val="007A2510"/>
    <w:rsid w:val="007A519C"/>
    <w:rsid w:val="007B40EE"/>
    <w:rsid w:val="007D1BF4"/>
    <w:rsid w:val="007D71B8"/>
    <w:rsid w:val="007F6212"/>
    <w:rsid w:val="008105E2"/>
    <w:rsid w:val="0081471D"/>
    <w:rsid w:val="008171C1"/>
    <w:rsid w:val="00831506"/>
    <w:rsid w:val="00832375"/>
    <w:rsid w:val="00834BFB"/>
    <w:rsid w:val="00835FEB"/>
    <w:rsid w:val="00837FBA"/>
    <w:rsid w:val="00851522"/>
    <w:rsid w:val="0086134D"/>
    <w:rsid w:val="00862AB6"/>
    <w:rsid w:val="00866838"/>
    <w:rsid w:val="00881A1F"/>
    <w:rsid w:val="00887B52"/>
    <w:rsid w:val="00887BF0"/>
    <w:rsid w:val="00891A69"/>
    <w:rsid w:val="00892541"/>
    <w:rsid w:val="008947B0"/>
    <w:rsid w:val="00894A96"/>
    <w:rsid w:val="008A3562"/>
    <w:rsid w:val="008B550B"/>
    <w:rsid w:val="008C2BC8"/>
    <w:rsid w:val="008D0369"/>
    <w:rsid w:val="008D7513"/>
    <w:rsid w:val="008F2CB1"/>
    <w:rsid w:val="008F3539"/>
    <w:rsid w:val="008F4D38"/>
    <w:rsid w:val="008F6383"/>
    <w:rsid w:val="00905B16"/>
    <w:rsid w:val="00906368"/>
    <w:rsid w:val="00924455"/>
    <w:rsid w:val="009273CA"/>
    <w:rsid w:val="009316EC"/>
    <w:rsid w:val="00937425"/>
    <w:rsid w:val="00950346"/>
    <w:rsid w:val="00951513"/>
    <w:rsid w:val="00961D92"/>
    <w:rsid w:val="00977FDE"/>
    <w:rsid w:val="009805F9"/>
    <w:rsid w:val="0098415E"/>
    <w:rsid w:val="00990D7D"/>
    <w:rsid w:val="009A5605"/>
    <w:rsid w:val="009B0A4A"/>
    <w:rsid w:val="009B3EE2"/>
    <w:rsid w:val="009C14F1"/>
    <w:rsid w:val="009C5E1F"/>
    <w:rsid w:val="009F0373"/>
    <w:rsid w:val="009F2016"/>
    <w:rsid w:val="009F4CB6"/>
    <w:rsid w:val="009F5188"/>
    <w:rsid w:val="009F51CD"/>
    <w:rsid w:val="009F787A"/>
    <w:rsid w:val="00A01717"/>
    <w:rsid w:val="00A12E7B"/>
    <w:rsid w:val="00A1592A"/>
    <w:rsid w:val="00A20D1B"/>
    <w:rsid w:val="00A25733"/>
    <w:rsid w:val="00A35E50"/>
    <w:rsid w:val="00A42817"/>
    <w:rsid w:val="00A5145B"/>
    <w:rsid w:val="00A5177B"/>
    <w:rsid w:val="00A53750"/>
    <w:rsid w:val="00A539F9"/>
    <w:rsid w:val="00A54D8B"/>
    <w:rsid w:val="00A617E4"/>
    <w:rsid w:val="00A66599"/>
    <w:rsid w:val="00A66945"/>
    <w:rsid w:val="00A72A64"/>
    <w:rsid w:val="00A7414B"/>
    <w:rsid w:val="00A752E0"/>
    <w:rsid w:val="00A75E51"/>
    <w:rsid w:val="00A76CB7"/>
    <w:rsid w:val="00A7772C"/>
    <w:rsid w:val="00A93E62"/>
    <w:rsid w:val="00A95A8C"/>
    <w:rsid w:val="00A96589"/>
    <w:rsid w:val="00A96D66"/>
    <w:rsid w:val="00A96E32"/>
    <w:rsid w:val="00AB0CF2"/>
    <w:rsid w:val="00AB4149"/>
    <w:rsid w:val="00AB6544"/>
    <w:rsid w:val="00AC35C8"/>
    <w:rsid w:val="00AD1DEA"/>
    <w:rsid w:val="00AD3A20"/>
    <w:rsid w:val="00AD5620"/>
    <w:rsid w:val="00AE2DA6"/>
    <w:rsid w:val="00AE30BA"/>
    <w:rsid w:val="00AE6B8D"/>
    <w:rsid w:val="00AF1289"/>
    <w:rsid w:val="00AF139D"/>
    <w:rsid w:val="00B0400D"/>
    <w:rsid w:val="00B04BD3"/>
    <w:rsid w:val="00B07E69"/>
    <w:rsid w:val="00B25136"/>
    <w:rsid w:val="00B26EFC"/>
    <w:rsid w:val="00B271BD"/>
    <w:rsid w:val="00B30F6F"/>
    <w:rsid w:val="00B314C6"/>
    <w:rsid w:val="00B318C3"/>
    <w:rsid w:val="00B34C05"/>
    <w:rsid w:val="00B422D4"/>
    <w:rsid w:val="00B42A3F"/>
    <w:rsid w:val="00B46D45"/>
    <w:rsid w:val="00B52717"/>
    <w:rsid w:val="00B7204F"/>
    <w:rsid w:val="00B7620C"/>
    <w:rsid w:val="00B76AFD"/>
    <w:rsid w:val="00B86E18"/>
    <w:rsid w:val="00B93D45"/>
    <w:rsid w:val="00B942D3"/>
    <w:rsid w:val="00BA3B21"/>
    <w:rsid w:val="00BA450E"/>
    <w:rsid w:val="00BB680E"/>
    <w:rsid w:val="00BC17E8"/>
    <w:rsid w:val="00BD335E"/>
    <w:rsid w:val="00BE33B3"/>
    <w:rsid w:val="00BE5A0F"/>
    <w:rsid w:val="00BE65C1"/>
    <w:rsid w:val="00BF40B8"/>
    <w:rsid w:val="00BF5A8C"/>
    <w:rsid w:val="00C05782"/>
    <w:rsid w:val="00C16AB5"/>
    <w:rsid w:val="00C17FA0"/>
    <w:rsid w:val="00C206E4"/>
    <w:rsid w:val="00C26083"/>
    <w:rsid w:val="00C33F11"/>
    <w:rsid w:val="00C37F34"/>
    <w:rsid w:val="00C4221B"/>
    <w:rsid w:val="00C4314B"/>
    <w:rsid w:val="00C43300"/>
    <w:rsid w:val="00C505B9"/>
    <w:rsid w:val="00C62AD3"/>
    <w:rsid w:val="00C63430"/>
    <w:rsid w:val="00C674DF"/>
    <w:rsid w:val="00C72B0C"/>
    <w:rsid w:val="00C74D47"/>
    <w:rsid w:val="00C763CF"/>
    <w:rsid w:val="00C80E67"/>
    <w:rsid w:val="00C86420"/>
    <w:rsid w:val="00C9399C"/>
    <w:rsid w:val="00C9798A"/>
    <w:rsid w:val="00CC21E4"/>
    <w:rsid w:val="00CC275B"/>
    <w:rsid w:val="00CC2F1E"/>
    <w:rsid w:val="00CC3C90"/>
    <w:rsid w:val="00CC77CA"/>
    <w:rsid w:val="00CC7DFA"/>
    <w:rsid w:val="00CE371C"/>
    <w:rsid w:val="00CE5CC4"/>
    <w:rsid w:val="00CF3261"/>
    <w:rsid w:val="00CF3E7A"/>
    <w:rsid w:val="00CF65BA"/>
    <w:rsid w:val="00D039F9"/>
    <w:rsid w:val="00D11FFC"/>
    <w:rsid w:val="00D31F4A"/>
    <w:rsid w:val="00D32DAE"/>
    <w:rsid w:val="00D50156"/>
    <w:rsid w:val="00D55802"/>
    <w:rsid w:val="00D5759C"/>
    <w:rsid w:val="00D6466C"/>
    <w:rsid w:val="00D650A5"/>
    <w:rsid w:val="00D67938"/>
    <w:rsid w:val="00D67FC7"/>
    <w:rsid w:val="00D7488A"/>
    <w:rsid w:val="00D81EE1"/>
    <w:rsid w:val="00D84CB6"/>
    <w:rsid w:val="00D9427A"/>
    <w:rsid w:val="00D96941"/>
    <w:rsid w:val="00D97429"/>
    <w:rsid w:val="00DA07BA"/>
    <w:rsid w:val="00DA134B"/>
    <w:rsid w:val="00DB2043"/>
    <w:rsid w:val="00DD1AAA"/>
    <w:rsid w:val="00DD38DF"/>
    <w:rsid w:val="00DE0F74"/>
    <w:rsid w:val="00E00500"/>
    <w:rsid w:val="00E06AC3"/>
    <w:rsid w:val="00E0756C"/>
    <w:rsid w:val="00E07C66"/>
    <w:rsid w:val="00E131F9"/>
    <w:rsid w:val="00E13411"/>
    <w:rsid w:val="00E14A05"/>
    <w:rsid w:val="00E1599B"/>
    <w:rsid w:val="00E17A51"/>
    <w:rsid w:val="00E213FB"/>
    <w:rsid w:val="00E21656"/>
    <w:rsid w:val="00E263CC"/>
    <w:rsid w:val="00E34E5F"/>
    <w:rsid w:val="00E35964"/>
    <w:rsid w:val="00E36564"/>
    <w:rsid w:val="00E3698A"/>
    <w:rsid w:val="00E40ABD"/>
    <w:rsid w:val="00E44260"/>
    <w:rsid w:val="00E4457B"/>
    <w:rsid w:val="00E453D4"/>
    <w:rsid w:val="00E52752"/>
    <w:rsid w:val="00E52C79"/>
    <w:rsid w:val="00E53370"/>
    <w:rsid w:val="00E5558B"/>
    <w:rsid w:val="00E62412"/>
    <w:rsid w:val="00E6343E"/>
    <w:rsid w:val="00E65C95"/>
    <w:rsid w:val="00E71A60"/>
    <w:rsid w:val="00E91A8C"/>
    <w:rsid w:val="00E922FA"/>
    <w:rsid w:val="00E92781"/>
    <w:rsid w:val="00E96637"/>
    <w:rsid w:val="00EA63B7"/>
    <w:rsid w:val="00EA6925"/>
    <w:rsid w:val="00EB0B47"/>
    <w:rsid w:val="00EB3452"/>
    <w:rsid w:val="00EC39C8"/>
    <w:rsid w:val="00EC489F"/>
    <w:rsid w:val="00ED020E"/>
    <w:rsid w:val="00EE0A69"/>
    <w:rsid w:val="00EE383F"/>
    <w:rsid w:val="00EE4C55"/>
    <w:rsid w:val="00F03B69"/>
    <w:rsid w:val="00F0447C"/>
    <w:rsid w:val="00F16283"/>
    <w:rsid w:val="00F3196D"/>
    <w:rsid w:val="00F31AA1"/>
    <w:rsid w:val="00F40D61"/>
    <w:rsid w:val="00F57497"/>
    <w:rsid w:val="00F57B52"/>
    <w:rsid w:val="00F62B95"/>
    <w:rsid w:val="00F64A89"/>
    <w:rsid w:val="00F73261"/>
    <w:rsid w:val="00F96210"/>
    <w:rsid w:val="00FA0BF7"/>
    <w:rsid w:val="00FA0F25"/>
    <w:rsid w:val="00FA245A"/>
    <w:rsid w:val="00FB3592"/>
    <w:rsid w:val="00FB6AE9"/>
    <w:rsid w:val="00FC32D1"/>
    <w:rsid w:val="00FC57F2"/>
    <w:rsid w:val="00FC6372"/>
    <w:rsid w:val="00FE21F6"/>
    <w:rsid w:val="00FE25AB"/>
    <w:rsid w:val="00FE2671"/>
    <w:rsid w:val="00FF0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BF0B8B4"/>
  <w15:docId w15:val="{AD2E2D6A-CE3B-4D11-9C5A-EFA011AAA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6599"/>
    <w:pPr>
      <w:widowControl w:val="0"/>
      <w:autoSpaceDE w:val="0"/>
      <w:autoSpaceDN w:val="0"/>
      <w:adjustRightInd w:val="0"/>
    </w:pPr>
  </w:style>
  <w:style w:type="paragraph" w:styleId="Heading1">
    <w:name w:val="heading 1"/>
    <w:next w:val="BodyText"/>
    <w:link w:val="Heading1Char"/>
    <w:qFormat/>
    <w:rsid w:val="00005805"/>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005805"/>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005805"/>
    <w:pPr>
      <w:outlineLvl w:val="2"/>
    </w:pPr>
  </w:style>
  <w:style w:type="paragraph" w:styleId="Heading4">
    <w:name w:val="heading 4"/>
    <w:next w:val="BodyText"/>
    <w:link w:val="Heading4Char"/>
    <w:uiPriority w:val="9"/>
    <w:semiHidden/>
    <w:unhideWhenUsed/>
    <w:qFormat/>
    <w:rsid w:val="00005805"/>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96E5A"/>
  </w:style>
  <w:style w:type="paragraph" w:styleId="Header">
    <w:name w:val="header"/>
    <w:basedOn w:val="Normal"/>
    <w:rsid w:val="00C74D47"/>
    <w:pPr>
      <w:tabs>
        <w:tab w:val="center" w:pos="4320"/>
        <w:tab w:val="right" w:pos="8640"/>
      </w:tabs>
    </w:pPr>
  </w:style>
  <w:style w:type="paragraph" w:styleId="Footer">
    <w:name w:val="footer"/>
    <w:basedOn w:val="Normal"/>
    <w:link w:val="FooterChar"/>
    <w:uiPriority w:val="99"/>
    <w:rsid w:val="00C74D47"/>
    <w:pPr>
      <w:tabs>
        <w:tab w:val="center" w:pos="4320"/>
        <w:tab w:val="right" w:pos="8640"/>
      </w:tabs>
    </w:pPr>
  </w:style>
  <w:style w:type="character" w:customStyle="1" w:styleId="FooterChar">
    <w:name w:val="Footer Char"/>
    <w:basedOn w:val="DefaultParagraphFont"/>
    <w:link w:val="Footer"/>
    <w:uiPriority w:val="99"/>
    <w:rsid w:val="00BF40B8"/>
    <w:rPr>
      <w:sz w:val="24"/>
      <w:szCs w:val="24"/>
    </w:rPr>
  </w:style>
  <w:style w:type="character" w:styleId="Hyperlink">
    <w:name w:val="Hyperlink"/>
    <w:basedOn w:val="DefaultParagraphFont"/>
    <w:rsid w:val="00185632"/>
    <w:rPr>
      <w:color w:val="0000FF"/>
      <w:u w:val="single"/>
    </w:rPr>
  </w:style>
  <w:style w:type="table" w:styleId="TableGrid">
    <w:name w:val="Table Grid"/>
    <w:basedOn w:val="TableNormal"/>
    <w:rsid w:val="004A7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061C74"/>
    <w:rPr>
      <w:sz w:val="16"/>
      <w:szCs w:val="16"/>
    </w:rPr>
  </w:style>
  <w:style w:type="paragraph" w:styleId="CommentText">
    <w:name w:val="annotation text"/>
    <w:basedOn w:val="Normal"/>
    <w:link w:val="CommentTextChar"/>
    <w:semiHidden/>
    <w:unhideWhenUsed/>
    <w:rsid w:val="00061C74"/>
    <w:rPr>
      <w:sz w:val="20"/>
      <w:szCs w:val="20"/>
    </w:rPr>
  </w:style>
  <w:style w:type="character" w:customStyle="1" w:styleId="CommentTextChar">
    <w:name w:val="Comment Text Char"/>
    <w:basedOn w:val="DefaultParagraphFont"/>
    <w:link w:val="CommentText"/>
    <w:semiHidden/>
    <w:rsid w:val="00061C74"/>
  </w:style>
  <w:style w:type="paragraph" w:styleId="CommentSubject">
    <w:name w:val="annotation subject"/>
    <w:basedOn w:val="CommentText"/>
    <w:next w:val="CommentText"/>
    <w:link w:val="CommentSubjectChar"/>
    <w:semiHidden/>
    <w:unhideWhenUsed/>
    <w:rsid w:val="00061C74"/>
    <w:rPr>
      <w:b/>
      <w:bCs/>
    </w:rPr>
  </w:style>
  <w:style w:type="character" w:customStyle="1" w:styleId="CommentSubjectChar">
    <w:name w:val="Comment Subject Char"/>
    <w:basedOn w:val="CommentTextChar"/>
    <w:link w:val="CommentSubject"/>
    <w:semiHidden/>
    <w:rsid w:val="00061C74"/>
    <w:rPr>
      <w:b/>
      <w:bCs/>
    </w:rPr>
  </w:style>
  <w:style w:type="paragraph" w:styleId="Revision">
    <w:name w:val="Revision"/>
    <w:hidden/>
    <w:uiPriority w:val="99"/>
    <w:semiHidden/>
    <w:rsid w:val="009F787A"/>
  </w:style>
  <w:style w:type="paragraph" w:styleId="BodyText">
    <w:name w:val="Body Text"/>
    <w:link w:val="BodyTextChar"/>
    <w:rsid w:val="00005805"/>
    <w:pPr>
      <w:spacing w:after="220"/>
    </w:pPr>
    <w:rPr>
      <w:rFonts w:eastAsiaTheme="minorHAnsi"/>
    </w:rPr>
  </w:style>
  <w:style w:type="character" w:customStyle="1" w:styleId="BodyTextChar">
    <w:name w:val="Body Text Char"/>
    <w:basedOn w:val="DefaultParagraphFont"/>
    <w:link w:val="BodyText"/>
    <w:rsid w:val="00005805"/>
    <w:rPr>
      <w:rFonts w:eastAsiaTheme="minorHAnsi"/>
    </w:rPr>
  </w:style>
  <w:style w:type="paragraph" w:customStyle="1" w:styleId="Applicability">
    <w:name w:val="Applicability"/>
    <w:basedOn w:val="BodyText"/>
    <w:rsid w:val="00005805"/>
    <w:pPr>
      <w:spacing w:before="440"/>
      <w:ind w:left="2160" w:hanging="2160"/>
    </w:pPr>
  </w:style>
  <w:style w:type="paragraph" w:customStyle="1" w:styleId="attachmenttitle">
    <w:name w:val="attachment title"/>
    <w:next w:val="BodyText"/>
    <w:qFormat/>
    <w:rsid w:val="00005805"/>
    <w:pPr>
      <w:keepNext/>
      <w:keepLines/>
      <w:widowControl w:val="0"/>
      <w:spacing w:after="220"/>
      <w:jc w:val="center"/>
      <w:outlineLvl w:val="0"/>
    </w:pPr>
  </w:style>
  <w:style w:type="paragraph" w:customStyle="1" w:styleId="BodyText-table">
    <w:name w:val="Body Text - table"/>
    <w:qFormat/>
    <w:rsid w:val="00005805"/>
    <w:rPr>
      <w:rFonts w:eastAsiaTheme="minorHAnsi" w:cstheme="minorBidi"/>
    </w:rPr>
  </w:style>
  <w:style w:type="paragraph" w:styleId="BodyText2">
    <w:name w:val="Body Text 2"/>
    <w:link w:val="BodyText2Char"/>
    <w:rsid w:val="00005805"/>
    <w:pPr>
      <w:spacing w:after="220"/>
      <w:ind w:left="720" w:hanging="720"/>
    </w:pPr>
    <w:rPr>
      <w:rFonts w:eastAsiaTheme="majorEastAsia" w:cstheme="majorBidi"/>
    </w:rPr>
  </w:style>
  <w:style w:type="character" w:customStyle="1" w:styleId="BodyText2Char">
    <w:name w:val="Body Text 2 Char"/>
    <w:basedOn w:val="DefaultParagraphFont"/>
    <w:link w:val="BodyText2"/>
    <w:rsid w:val="00005805"/>
    <w:rPr>
      <w:rFonts w:eastAsiaTheme="majorEastAsia" w:cstheme="majorBidi"/>
    </w:rPr>
  </w:style>
  <w:style w:type="paragraph" w:styleId="BodyText3">
    <w:name w:val="Body Text 3"/>
    <w:basedOn w:val="BodyText"/>
    <w:link w:val="BodyText3Char"/>
    <w:rsid w:val="00005805"/>
    <w:pPr>
      <w:ind w:left="720"/>
    </w:pPr>
    <w:rPr>
      <w:rFonts w:eastAsiaTheme="majorEastAsia" w:cstheme="majorBidi"/>
    </w:rPr>
  </w:style>
  <w:style w:type="character" w:customStyle="1" w:styleId="BodyText3Char">
    <w:name w:val="Body Text 3 Char"/>
    <w:basedOn w:val="DefaultParagraphFont"/>
    <w:link w:val="BodyText3"/>
    <w:rsid w:val="00005805"/>
    <w:rPr>
      <w:rFonts w:eastAsiaTheme="majorEastAsia" w:cstheme="majorBidi"/>
    </w:rPr>
  </w:style>
  <w:style w:type="character" w:customStyle="1" w:styleId="Commitment">
    <w:name w:val="Commitment"/>
    <w:basedOn w:val="BodyTextChar"/>
    <w:uiPriority w:val="1"/>
    <w:qFormat/>
    <w:rsid w:val="00005805"/>
    <w:rPr>
      <w:rFonts w:ascii="Arial" w:eastAsiaTheme="minorHAnsi" w:hAnsi="Arial" w:cs="Arial"/>
      <w:i/>
      <w:iCs/>
    </w:rPr>
  </w:style>
  <w:style w:type="paragraph" w:customStyle="1" w:styleId="CornerstoneBases">
    <w:name w:val="Cornerstone / Bases"/>
    <w:basedOn w:val="BodyText"/>
    <w:rsid w:val="00005805"/>
    <w:pPr>
      <w:ind w:left="2160" w:hanging="2160"/>
    </w:pPr>
  </w:style>
  <w:style w:type="paragraph" w:customStyle="1" w:styleId="EffectiveDate">
    <w:name w:val="Effective Date"/>
    <w:next w:val="BodyText"/>
    <w:qFormat/>
    <w:rsid w:val="00005805"/>
    <w:pPr>
      <w:spacing w:before="220" w:after="440"/>
      <w:jc w:val="center"/>
    </w:pPr>
  </w:style>
  <w:style w:type="paragraph" w:customStyle="1" w:styleId="END">
    <w:name w:val="END"/>
    <w:next w:val="BodyText"/>
    <w:qFormat/>
    <w:rsid w:val="00005805"/>
    <w:pPr>
      <w:autoSpaceDE w:val="0"/>
      <w:autoSpaceDN w:val="0"/>
      <w:adjustRightInd w:val="0"/>
      <w:spacing w:before="440" w:after="440"/>
      <w:jc w:val="center"/>
    </w:pPr>
  </w:style>
  <w:style w:type="character" w:customStyle="1" w:styleId="Heading1Char">
    <w:name w:val="Heading 1 Char"/>
    <w:basedOn w:val="DefaultParagraphFont"/>
    <w:link w:val="Heading1"/>
    <w:rsid w:val="00005805"/>
    <w:rPr>
      <w:rFonts w:eastAsiaTheme="majorEastAsia" w:cstheme="majorBidi"/>
      <w:caps/>
    </w:rPr>
  </w:style>
  <w:style w:type="character" w:customStyle="1" w:styleId="Heading2Char">
    <w:name w:val="Heading 2 Char"/>
    <w:basedOn w:val="DefaultParagraphFont"/>
    <w:link w:val="Heading2"/>
    <w:rsid w:val="00005805"/>
    <w:rPr>
      <w:rFonts w:eastAsiaTheme="majorEastAsia" w:cstheme="majorBidi"/>
    </w:rPr>
  </w:style>
  <w:style w:type="character" w:customStyle="1" w:styleId="Heading3Char">
    <w:name w:val="Heading 3 Char"/>
    <w:basedOn w:val="DefaultParagraphFont"/>
    <w:link w:val="Heading3"/>
    <w:rsid w:val="00005805"/>
    <w:rPr>
      <w:rFonts w:eastAsiaTheme="majorEastAsia" w:cstheme="majorBidi"/>
    </w:rPr>
  </w:style>
  <w:style w:type="character" w:customStyle="1" w:styleId="Heading4Char">
    <w:name w:val="Heading 4 Char"/>
    <w:basedOn w:val="DefaultParagraphFont"/>
    <w:link w:val="Heading4"/>
    <w:uiPriority w:val="9"/>
    <w:semiHidden/>
    <w:rsid w:val="00005805"/>
    <w:rPr>
      <w:rFonts w:asciiTheme="majorHAnsi" w:eastAsiaTheme="majorEastAsia" w:hAnsiTheme="majorHAnsi" w:cstheme="majorBidi"/>
      <w:iCs/>
    </w:rPr>
  </w:style>
  <w:style w:type="table" w:customStyle="1" w:styleId="IM">
    <w:name w:val="IM"/>
    <w:basedOn w:val="TableNormal"/>
    <w:uiPriority w:val="99"/>
    <w:rsid w:val="00005805"/>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005805"/>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005805"/>
    <w:pPr>
      <w:spacing w:before="220" w:after="220"/>
      <w:jc w:val="center"/>
    </w:pPr>
  </w:style>
  <w:style w:type="character" w:customStyle="1" w:styleId="TitleChar">
    <w:name w:val="Title Char"/>
    <w:basedOn w:val="DefaultParagraphFont"/>
    <w:link w:val="Title"/>
    <w:rsid w:val="00005805"/>
  </w:style>
  <w:style w:type="paragraph" w:customStyle="1" w:styleId="NRCINSPECTIONMANUAL">
    <w:name w:val="NRC INSPECTION MANUAL"/>
    <w:next w:val="BodyText"/>
    <w:link w:val="NRCINSPECTIONMANUALChar"/>
    <w:qFormat/>
    <w:rsid w:val="00005805"/>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005805"/>
    <w:rPr>
      <w:rFonts w:eastAsiaTheme="minorHAnsi"/>
      <w:sz w:val="20"/>
    </w:rPr>
  </w:style>
  <w:style w:type="paragraph" w:styleId="ListBullet2">
    <w:name w:val="List Bullet 2"/>
    <w:basedOn w:val="Normal"/>
    <w:unhideWhenUsed/>
    <w:rsid w:val="00002D8C"/>
    <w:pPr>
      <w:widowControl/>
      <w:numPr>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220"/>
    </w:pPr>
    <w:rPr>
      <w:u w:val="single"/>
    </w:rPr>
  </w:style>
  <w:style w:type="paragraph" w:styleId="ListBullet3">
    <w:name w:val="List Bullet 3"/>
    <w:basedOn w:val="Normal"/>
    <w:unhideWhenUsed/>
    <w:rsid w:val="00002D8C"/>
    <w:pPr>
      <w:widowControl/>
      <w:numPr>
        <w:ilvl w:val="1"/>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220"/>
    </w:pPr>
  </w:style>
  <w:style w:type="paragraph" w:styleId="ListBullet4">
    <w:name w:val="List Bullet 4"/>
    <w:basedOn w:val="Normal"/>
    <w:unhideWhenUsed/>
    <w:rsid w:val="009F51CD"/>
    <w:pPr>
      <w:widowControl/>
      <w:numPr>
        <w:numId w:val="4"/>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0FF42D-77C8-42CF-9E7F-ED32AFECDEF5}">
  <ds:schemaRefs>
    <ds:schemaRef ds:uri="http://schemas.openxmlformats.org/officeDocument/2006/bibliography"/>
  </ds:schemaRefs>
</ds:datastoreItem>
</file>

<file path=customXml/itemProps2.xml><?xml version="1.0" encoding="utf-8"?>
<ds:datastoreItem xmlns:ds="http://schemas.openxmlformats.org/officeDocument/2006/customXml" ds:itemID="{7CEB174E-EB6E-4990-9C14-0058EDE61553}">
  <ds:schemaRefs>
    <ds:schemaRef ds:uri="http://schemas.microsoft.com/office/2006/metadata/properties"/>
    <ds:schemaRef ds:uri="http://schemas.microsoft.com/office/2006/documentManagement/types"/>
    <ds:schemaRef ds:uri="bd536709-b854-4f3b-a247-393f1123cff3"/>
    <ds:schemaRef ds:uri="http://purl.org/dc/terms/"/>
    <ds:schemaRef ds:uri="http://schemas.openxmlformats.org/package/2006/metadata/core-properties"/>
    <ds:schemaRef ds:uri="http://purl.org/dc/dcmitype/"/>
    <ds:schemaRef ds:uri="4ebc427b-1bcf-4856-a750-efc6bf2bcca6"/>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89B94B75-12E2-4772-A336-20482C4C9966}">
  <ds:schemaRefs>
    <ds:schemaRef ds:uri="http://schemas.microsoft.com/sharepoint/v3/contenttype/forms"/>
  </ds:schemaRefs>
</ds:datastoreItem>
</file>

<file path=customXml/itemProps4.xml><?xml version="1.0" encoding="utf-8"?>
<ds:datastoreItem xmlns:ds="http://schemas.openxmlformats.org/officeDocument/2006/customXml" ds:itemID="{8DAC83B1-2AE2-484F-93E4-25F95A630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@IP 00000 Template (4)</Template>
  <TotalTime>3</TotalTime>
  <Pages>9</Pages>
  <Words>3675</Words>
  <Characters>21371</Characters>
  <Application>Microsoft Office Word</Application>
  <DocSecurity>2</DocSecurity>
  <Lines>178</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Madeleine Arel (She/Her)</cp:lastModifiedBy>
  <cp:revision>6</cp:revision>
  <dcterms:created xsi:type="dcterms:W3CDTF">2024-10-22T22:14:00Z</dcterms:created>
  <dcterms:modified xsi:type="dcterms:W3CDTF">2024-10-22T22:18:00Z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